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F121C0" w14:textId="195FBF09" w:rsidR="001C1D6A" w:rsidRDefault="001C1D6A" w:rsidP="00C94B8A"/>
    <w:p w14:paraId="764590F4" w14:textId="77777777" w:rsidR="00A16A87" w:rsidRPr="00095E8D" w:rsidRDefault="00A16A87" w:rsidP="00C94B8A">
      <w:pPr>
        <w:tabs>
          <w:tab w:val="left" w:leader="dot" w:pos="10080"/>
        </w:tabs>
        <w:jc w:val="both"/>
        <w:rPr>
          <w:rFonts w:ascii="Unistra A" w:hAnsi="Unistra A"/>
          <w:b/>
          <w:sz w:val="28"/>
          <w:szCs w:val="28"/>
        </w:rPr>
      </w:pPr>
    </w:p>
    <w:p w14:paraId="65D6CBB6" w14:textId="77777777" w:rsidR="00A16A87" w:rsidRPr="00095E8D" w:rsidRDefault="00A16A87" w:rsidP="00C94B8A">
      <w:pPr>
        <w:tabs>
          <w:tab w:val="left" w:leader="dot" w:pos="10080"/>
        </w:tabs>
        <w:jc w:val="both"/>
        <w:rPr>
          <w:rFonts w:ascii="Unistra A" w:hAnsi="Unistra A"/>
          <w:b/>
          <w:sz w:val="28"/>
          <w:szCs w:val="28"/>
        </w:rPr>
      </w:pPr>
    </w:p>
    <w:p w14:paraId="7C51F4AF" w14:textId="77777777" w:rsidR="00A16A87" w:rsidRPr="00095E8D" w:rsidRDefault="00A16A87" w:rsidP="00C94B8A">
      <w:pPr>
        <w:tabs>
          <w:tab w:val="left" w:leader="dot" w:pos="10080"/>
        </w:tabs>
        <w:jc w:val="both"/>
        <w:rPr>
          <w:rFonts w:ascii="Unistra A" w:hAnsi="Unistra A"/>
          <w:b/>
          <w:sz w:val="28"/>
          <w:szCs w:val="28"/>
        </w:rPr>
      </w:pPr>
    </w:p>
    <w:p w14:paraId="6F24C92B" w14:textId="77777777" w:rsidR="00A16A87" w:rsidRPr="00095E8D" w:rsidRDefault="00A16A87" w:rsidP="00C94B8A">
      <w:pPr>
        <w:tabs>
          <w:tab w:val="left" w:leader="dot" w:pos="10080"/>
        </w:tabs>
        <w:jc w:val="both"/>
        <w:rPr>
          <w:rFonts w:ascii="Unistra A" w:hAnsi="Unistra A"/>
          <w:b/>
          <w:sz w:val="28"/>
          <w:szCs w:val="28"/>
        </w:rPr>
      </w:pPr>
    </w:p>
    <w:p w14:paraId="71467087" w14:textId="77777777" w:rsidR="00A16A87" w:rsidRPr="00095E8D" w:rsidRDefault="00A16A87" w:rsidP="00C94B8A">
      <w:pPr>
        <w:tabs>
          <w:tab w:val="left" w:leader="dot" w:pos="10080"/>
        </w:tabs>
        <w:jc w:val="both"/>
        <w:rPr>
          <w:rFonts w:ascii="Unistra A" w:hAnsi="Unistra A"/>
          <w:b/>
          <w:sz w:val="28"/>
          <w:szCs w:val="28"/>
        </w:rPr>
      </w:pPr>
    </w:p>
    <w:p w14:paraId="3657D943" w14:textId="77777777" w:rsidR="00A16A87" w:rsidRPr="00095E8D" w:rsidRDefault="00A16A87" w:rsidP="00C94B8A">
      <w:pPr>
        <w:tabs>
          <w:tab w:val="left" w:leader="dot" w:pos="10080"/>
        </w:tabs>
        <w:jc w:val="both"/>
        <w:rPr>
          <w:rFonts w:ascii="Unistra A" w:hAnsi="Unistra A"/>
          <w:b/>
          <w:sz w:val="28"/>
          <w:szCs w:val="28"/>
        </w:rPr>
      </w:pPr>
    </w:p>
    <w:p w14:paraId="6336C0AB" w14:textId="77777777" w:rsidR="00A16A87" w:rsidRPr="00095E8D" w:rsidRDefault="00A16A87" w:rsidP="00C94B8A">
      <w:pPr>
        <w:tabs>
          <w:tab w:val="left" w:leader="dot" w:pos="10080"/>
        </w:tabs>
        <w:jc w:val="both"/>
        <w:rPr>
          <w:rFonts w:ascii="Unistra A" w:hAnsi="Unistra A"/>
          <w:b/>
          <w:sz w:val="32"/>
          <w:szCs w:val="32"/>
        </w:rPr>
      </w:pPr>
    </w:p>
    <w:p w14:paraId="468A5E73" w14:textId="77777777" w:rsidR="00A16A87" w:rsidRPr="00095E8D" w:rsidRDefault="00A16A87" w:rsidP="00C94B8A">
      <w:pPr>
        <w:jc w:val="center"/>
        <w:rPr>
          <w:rFonts w:ascii="Unistra A" w:hAnsi="Unistra A" w:cs="Arial"/>
          <w:b/>
          <w:sz w:val="44"/>
          <w:szCs w:val="44"/>
          <w:u w:val="single"/>
        </w:rPr>
      </w:pPr>
      <w:r w:rsidRPr="00095E8D">
        <w:rPr>
          <w:rFonts w:ascii="Unistra A" w:eastAsia="Arial" w:hAnsi="Unistra A" w:cs="Arial"/>
          <w:b/>
          <w:color w:val="000000"/>
          <w:sz w:val="44"/>
          <w:szCs w:val="44"/>
          <w:u w:val="single"/>
        </w:rPr>
        <w:t>Fourniture et livraison d'ouvrages neufs français et étrangers édités sur support physique</w:t>
      </w:r>
    </w:p>
    <w:p w14:paraId="4556450F" w14:textId="77777777" w:rsidR="00A16A87" w:rsidRPr="00095E8D" w:rsidRDefault="00A16A87" w:rsidP="00C94B8A">
      <w:pPr>
        <w:tabs>
          <w:tab w:val="left" w:leader="dot" w:pos="10080"/>
        </w:tabs>
        <w:jc w:val="center"/>
        <w:rPr>
          <w:rFonts w:ascii="Unistra A" w:hAnsi="Unistra A"/>
          <w:b/>
          <w:sz w:val="44"/>
          <w:szCs w:val="44"/>
        </w:rPr>
      </w:pPr>
    </w:p>
    <w:p w14:paraId="19A41DC7" w14:textId="77777777" w:rsidR="00A16A87" w:rsidRPr="00095E8D" w:rsidRDefault="00A16A87" w:rsidP="00C94B8A">
      <w:pPr>
        <w:tabs>
          <w:tab w:val="left" w:leader="dot" w:pos="10080"/>
        </w:tabs>
        <w:jc w:val="center"/>
        <w:rPr>
          <w:rFonts w:ascii="Unistra A" w:hAnsi="Unistra A"/>
          <w:b/>
          <w:sz w:val="32"/>
          <w:szCs w:val="32"/>
        </w:rPr>
      </w:pPr>
    </w:p>
    <w:p w14:paraId="48172027" w14:textId="77777777" w:rsidR="00A16A87" w:rsidRPr="00095E8D" w:rsidRDefault="00A16A87" w:rsidP="00C94B8A">
      <w:pPr>
        <w:tabs>
          <w:tab w:val="left" w:leader="dot" w:pos="10080"/>
        </w:tabs>
        <w:jc w:val="center"/>
        <w:rPr>
          <w:rFonts w:ascii="Unistra A" w:hAnsi="Unistra A"/>
          <w:b/>
          <w:sz w:val="32"/>
          <w:szCs w:val="32"/>
        </w:rPr>
      </w:pPr>
    </w:p>
    <w:p w14:paraId="3A394F3C" w14:textId="77777777" w:rsidR="00A16A87" w:rsidRPr="00095E8D" w:rsidRDefault="00A16A87" w:rsidP="00C94B8A">
      <w:pPr>
        <w:tabs>
          <w:tab w:val="left" w:leader="dot" w:pos="10080"/>
        </w:tabs>
        <w:jc w:val="center"/>
        <w:rPr>
          <w:rFonts w:ascii="Unistra A" w:hAnsi="Unistra A"/>
          <w:b/>
          <w:sz w:val="32"/>
          <w:szCs w:val="32"/>
        </w:rPr>
      </w:pPr>
    </w:p>
    <w:p w14:paraId="43A18D2F" w14:textId="3742CF22" w:rsidR="00A16A87" w:rsidRPr="00095E8D" w:rsidRDefault="00A16A87" w:rsidP="00C94B8A">
      <w:pPr>
        <w:tabs>
          <w:tab w:val="left" w:leader="dot" w:pos="10080"/>
        </w:tabs>
        <w:jc w:val="center"/>
        <w:rPr>
          <w:rFonts w:ascii="Unistra A" w:hAnsi="Unistra A"/>
          <w:b/>
          <w:i/>
          <w:sz w:val="32"/>
          <w:szCs w:val="32"/>
        </w:rPr>
      </w:pPr>
      <w:r>
        <w:rPr>
          <w:rFonts w:ascii="Unistra A" w:hAnsi="Unistra A"/>
          <w:b/>
          <w:i/>
          <w:sz w:val="32"/>
          <w:szCs w:val="32"/>
        </w:rPr>
        <w:t>Lot 2</w:t>
      </w:r>
      <w:r w:rsidRPr="00095E8D">
        <w:rPr>
          <w:rFonts w:ascii="Unistra A" w:hAnsi="Unistra A"/>
          <w:b/>
          <w:i/>
          <w:sz w:val="32"/>
          <w:szCs w:val="32"/>
        </w:rPr>
        <w:t xml:space="preserve"> : </w:t>
      </w:r>
      <w:r w:rsidRPr="00A16A87">
        <w:rPr>
          <w:rFonts w:ascii="Unistra A" w:hAnsi="Unistra A"/>
          <w:b/>
          <w:i/>
          <w:sz w:val="32"/>
          <w:szCs w:val="32"/>
        </w:rPr>
        <w:t>Fourniture et livraison d'ouvrages neufs publiés en langue étrangère et édités à l'étranger</w:t>
      </w:r>
    </w:p>
    <w:p w14:paraId="27B21C7E" w14:textId="77777777" w:rsidR="00A16A87" w:rsidRPr="00095E8D" w:rsidRDefault="00A16A87" w:rsidP="00C94B8A">
      <w:pPr>
        <w:tabs>
          <w:tab w:val="left" w:leader="dot" w:pos="10080"/>
        </w:tabs>
        <w:jc w:val="center"/>
        <w:rPr>
          <w:rFonts w:ascii="Unistra A" w:hAnsi="Unistra A"/>
          <w:b/>
          <w:sz w:val="32"/>
          <w:szCs w:val="32"/>
        </w:rPr>
      </w:pPr>
    </w:p>
    <w:p w14:paraId="76FBCE22" w14:textId="77777777" w:rsidR="00A16A87" w:rsidRPr="00095E8D" w:rsidRDefault="00A16A87" w:rsidP="00C94B8A">
      <w:pPr>
        <w:tabs>
          <w:tab w:val="left" w:leader="dot" w:pos="10080"/>
        </w:tabs>
        <w:jc w:val="center"/>
        <w:rPr>
          <w:rFonts w:ascii="Unistra A" w:hAnsi="Unistra A"/>
          <w:b/>
          <w:sz w:val="32"/>
          <w:szCs w:val="32"/>
        </w:rPr>
      </w:pPr>
    </w:p>
    <w:p w14:paraId="351FEFAE" w14:textId="77777777" w:rsidR="00A16A87" w:rsidRPr="00095E8D" w:rsidRDefault="00A16A87" w:rsidP="00C94B8A">
      <w:pPr>
        <w:tabs>
          <w:tab w:val="left" w:leader="dot" w:pos="10080"/>
        </w:tabs>
        <w:jc w:val="center"/>
        <w:rPr>
          <w:rFonts w:ascii="Unistra A" w:hAnsi="Unistra A"/>
          <w:b/>
          <w:sz w:val="32"/>
          <w:szCs w:val="32"/>
        </w:rPr>
      </w:pPr>
    </w:p>
    <w:p w14:paraId="253AAD78" w14:textId="77777777" w:rsidR="00A16A87" w:rsidRPr="00095E8D" w:rsidRDefault="00A16A87" w:rsidP="00C94B8A">
      <w:pPr>
        <w:tabs>
          <w:tab w:val="left" w:leader="dot" w:pos="10080"/>
        </w:tabs>
        <w:jc w:val="center"/>
        <w:rPr>
          <w:rFonts w:ascii="Unistra A" w:hAnsi="Unistra A"/>
          <w:b/>
          <w:sz w:val="32"/>
          <w:szCs w:val="32"/>
        </w:rPr>
      </w:pPr>
    </w:p>
    <w:p w14:paraId="571DA477" w14:textId="61398A5E" w:rsidR="00A16A87" w:rsidRPr="00095E8D" w:rsidRDefault="00A16A87" w:rsidP="00C94B8A">
      <w:pPr>
        <w:tabs>
          <w:tab w:val="left" w:leader="dot" w:pos="10080"/>
        </w:tabs>
        <w:jc w:val="center"/>
        <w:rPr>
          <w:rFonts w:ascii="Unistra A" w:hAnsi="Unistra A"/>
          <w:b/>
          <w:sz w:val="32"/>
          <w:szCs w:val="32"/>
        </w:rPr>
      </w:pPr>
      <w:r w:rsidRPr="00095E8D">
        <w:rPr>
          <w:rFonts w:ascii="Unistra A" w:hAnsi="Unistra A"/>
          <w:b/>
          <w:sz w:val="32"/>
          <w:szCs w:val="32"/>
        </w:rPr>
        <w:t>Cadre de réponse technique</w:t>
      </w:r>
      <w:r w:rsidR="004F7489">
        <w:rPr>
          <w:rFonts w:ascii="Unistra A" w:hAnsi="Unistra A"/>
          <w:b/>
          <w:sz w:val="32"/>
          <w:szCs w:val="32"/>
        </w:rPr>
        <w:t xml:space="preserve"> (CRT)</w:t>
      </w:r>
    </w:p>
    <w:p w14:paraId="273B5B33" w14:textId="77777777" w:rsidR="00A16A87" w:rsidRPr="00095E8D" w:rsidRDefault="00A16A87" w:rsidP="00C94B8A">
      <w:pPr>
        <w:tabs>
          <w:tab w:val="left" w:leader="dot" w:pos="10080"/>
        </w:tabs>
        <w:jc w:val="center"/>
        <w:rPr>
          <w:rFonts w:ascii="Unistra A" w:hAnsi="Unistra A"/>
          <w:b/>
          <w:sz w:val="32"/>
          <w:szCs w:val="32"/>
        </w:rPr>
      </w:pPr>
    </w:p>
    <w:p w14:paraId="2B267192" w14:textId="77777777" w:rsidR="00A16A87" w:rsidRPr="00095E8D" w:rsidRDefault="00A16A87" w:rsidP="00C94B8A">
      <w:pPr>
        <w:tabs>
          <w:tab w:val="left" w:leader="dot" w:pos="10080"/>
        </w:tabs>
        <w:jc w:val="both"/>
        <w:rPr>
          <w:rFonts w:ascii="Unistra A" w:hAnsi="Unistra A"/>
          <w:b/>
          <w:sz w:val="32"/>
          <w:szCs w:val="32"/>
        </w:rPr>
      </w:pPr>
    </w:p>
    <w:p w14:paraId="7CDFB0CC" w14:textId="77777777" w:rsidR="00A16A87" w:rsidRPr="00095E8D" w:rsidRDefault="00A16A87" w:rsidP="00C94B8A">
      <w:pPr>
        <w:tabs>
          <w:tab w:val="left" w:leader="dot" w:pos="10080"/>
        </w:tabs>
        <w:jc w:val="both"/>
        <w:rPr>
          <w:rFonts w:ascii="Unistra A" w:hAnsi="Unistra A"/>
          <w:b/>
          <w:sz w:val="32"/>
          <w:szCs w:val="32"/>
        </w:rPr>
      </w:pPr>
    </w:p>
    <w:p w14:paraId="2C8E7C3E" w14:textId="77777777" w:rsidR="00A16A87" w:rsidRPr="00095E8D" w:rsidRDefault="00A16A87" w:rsidP="00C94B8A">
      <w:pPr>
        <w:tabs>
          <w:tab w:val="left" w:leader="dot" w:pos="10080"/>
        </w:tabs>
        <w:jc w:val="both"/>
        <w:rPr>
          <w:rFonts w:ascii="Unistra A" w:hAnsi="Unistra A"/>
          <w:b/>
          <w:sz w:val="32"/>
          <w:szCs w:val="32"/>
        </w:rPr>
      </w:pPr>
    </w:p>
    <w:p w14:paraId="7141335B" w14:textId="77777777" w:rsidR="00A16A87" w:rsidRPr="00095E8D" w:rsidRDefault="00A16A87" w:rsidP="00C94B8A">
      <w:pPr>
        <w:tabs>
          <w:tab w:val="left" w:leader="dot" w:pos="10080"/>
        </w:tabs>
        <w:jc w:val="both"/>
        <w:rPr>
          <w:rFonts w:ascii="Unistra A" w:hAnsi="Unistra A"/>
          <w:b/>
          <w:sz w:val="32"/>
          <w:szCs w:val="32"/>
        </w:rPr>
      </w:pPr>
    </w:p>
    <w:p w14:paraId="6D5C2C48" w14:textId="77777777" w:rsidR="00A16A87" w:rsidRPr="00095E8D" w:rsidRDefault="00A16A87" w:rsidP="00C94B8A">
      <w:pPr>
        <w:tabs>
          <w:tab w:val="left" w:leader="dot" w:pos="10080"/>
        </w:tabs>
        <w:jc w:val="both"/>
        <w:rPr>
          <w:rFonts w:ascii="Unistra A" w:hAnsi="Unistra A"/>
          <w:b/>
          <w:sz w:val="32"/>
          <w:szCs w:val="32"/>
        </w:rPr>
      </w:pPr>
    </w:p>
    <w:p w14:paraId="041BBAAC" w14:textId="159F5727" w:rsidR="00A16A87" w:rsidRPr="00095E8D" w:rsidRDefault="00A16A87" w:rsidP="00C94B8A">
      <w:pPr>
        <w:tabs>
          <w:tab w:val="left" w:leader="dot" w:pos="10080"/>
        </w:tabs>
        <w:jc w:val="both"/>
        <w:rPr>
          <w:rFonts w:ascii="Unistra A" w:hAnsi="Unistra A"/>
          <w:b/>
          <w:sz w:val="32"/>
          <w:szCs w:val="32"/>
        </w:rPr>
      </w:pPr>
      <w:r w:rsidRPr="00095E8D">
        <w:rPr>
          <w:rFonts w:ascii="Unistra A" w:hAnsi="Unistra A"/>
          <w:b/>
          <w:sz w:val="32"/>
          <w:szCs w:val="32"/>
        </w:rPr>
        <w:t>Nom du candidat :</w:t>
      </w:r>
      <w:r>
        <w:rPr>
          <w:rFonts w:ascii="Unistra A" w:hAnsi="Unistra A"/>
          <w:b/>
          <w:sz w:val="32"/>
          <w:szCs w:val="32"/>
        </w:rPr>
        <w:t xml:space="preserve"> ________</w:t>
      </w:r>
    </w:p>
    <w:p w14:paraId="36D51D58" w14:textId="77777777" w:rsidR="00A16A87" w:rsidRPr="00095E8D" w:rsidRDefault="00A16A87" w:rsidP="00C94B8A">
      <w:pPr>
        <w:tabs>
          <w:tab w:val="left" w:leader="dot" w:pos="10080"/>
        </w:tabs>
        <w:jc w:val="both"/>
        <w:rPr>
          <w:rFonts w:ascii="Unistra A" w:hAnsi="Unistra A"/>
          <w:b/>
          <w:sz w:val="28"/>
          <w:szCs w:val="28"/>
        </w:rPr>
      </w:pPr>
    </w:p>
    <w:p w14:paraId="28D3900A" w14:textId="77777777" w:rsidR="00A16A87" w:rsidRPr="00095E8D" w:rsidRDefault="00A16A87" w:rsidP="00C94B8A">
      <w:pPr>
        <w:jc w:val="both"/>
        <w:rPr>
          <w:rFonts w:ascii="Unistra A" w:hAnsi="Unistra A" w:cs="Arial"/>
          <w:sz w:val="20"/>
          <w:szCs w:val="20"/>
        </w:rPr>
      </w:pPr>
    </w:p>
    <w:p w14:paraId="574985A8" w14:textId="77777777" w:rsidR="00A16A87" w:rsidRPr="00095E8D" w:rsidRDefault="00A16A87" w:rsidP="00C94B8A">
      <w:pPr>
        <w:jc w:val="both"/>
        <w:rPr>
          <w:rFonts w:ascii="Unistra A" w:hAnsi="Unistra A" w:cs="Arial"/>
          <w:sz w:val="20"/>
          <w:szCs w:val="20"/>
        </w:rPr>
      </w:pPr>
    </w:p>
    <w:p w14:paraId="3A995673" w14:textId="77777777" w:rsidR="00A16A87" w:rsidRPr="00095E8D" w:rsidRDefault="00A16A87" w:rsidP="00C94B8A">
      <w:pPr>
        <w:jc w:val="both"/>
        <w:rPr>
          <w:rFonts w:ascii="Unistra A" w:hAnsi="Unistra A" w:cs="Arial"/>
          <w:sz w:val="20"/>
          <w:szCs w:val="20"/>
        </w:rPr>
      </w:pPr>
    </w:p>
    <w:p w14:paraId="27963A24" w14:textId="77777777" w:rsidR="00A16A87" w:rsidRPr="00095E8D" w:rsidRDefault="00A16A87" w:rsidP="00C94B8A">
      <w:pPr>
        <w:jc w:val="both"/>
        <w:rPr>
          <w:rFonts w:ascii="Unistra A" w:hAnsi="Unistra A" w:cs="Arial"/>
          <w:sz w:val="20"/>
          <w:szCs w:val="20"/>
        </w:rPr>
      </w:pPr>
    </w:p>
    <w:p w14:paraId="4941520A" w14:textId="77777777" w:rsidR="00A16A87" w:rsidRPr="00095E8D" w:rsidRDefault="00A16A87" w:rsidP="00C94B8A">
      <w:pPr>
        <w:jc w:val="both"/>
        <w:rPr>
          <w:rFonts w:ascii="Unistra A" w:hAnsi="Unistra A" w:cs="Arial"/>
          <w:sz w:val="20"/>
          <w:szCs w:val="20"/>
        </w:rPr>
      </w:pPr>
    </w:p>
    <w:p w14:paraId="69F5371A" w14:textId="77777777" w:rsidR="00A16A87" w:rsidRPr="00095E8D" w:rsidRDefault="00A16A87" w:rsidP="00C94B8A">
      <w:pPr>
        <w:jc w:val="both"/>
        <w:rPr>
          <w:rFonts w:ascii="Unistra A" w:hAnsi="Unistra A" w:cs="Arial"/>
          <w:sz w:val="20"/>
          <w:szCs w:val="20"/>
        </w:rPr>
      </w:pPr>
    </w:p>
    <w:p w14:paraId="7F4FC8BE" w14:textId="77777777" w:rsidR="00A16A87" w:rsidRPr="00095E8D" w:rsidRDefault="00A16A87" w:rsidP="00C94B8A">
      <w:pPr>
        <w:jc w:val="both"/>
        <w:rPr>
          <w:rFonts w:ascii="Unistra A" w:hAnsi="Unistra A" w:cs="Arial"/>
          <w:sz w:val="20"/>
          <w:szCs w:val="20"/>
        </w:rPr>
      </w:pPr>
    </w:p>
    <w:p w14:paraId="32D51B3C" w14:textId="77777777" w:rsidR="00A16A87" w:rsidRPr="00095E8D" w:rsidRDefault="00A16A87" w:rsidP="00C94B8A">
      <w:pPr>
        <w:jc w:val="both"/>
        <w:rPr>
          <w:rFonts w:ascii="Unistra A" w:hAnsi="Unistra A" w:cs="Arial"/>
          <w:sz w:val="20"/>
          <w:szCs w:val="20"/>
        </w:rPr>
      </w:pPr>
    </w:p>
    <w:p w14:paraId="05FBC7BD" w14:textId="120E80C1" w:rsidR="00A16A87" w:rsidRPr="00095E8D" w:rsidRDefault="00A16A87" w:rsidP="00C94B8A">
      <w:pPr>
        <w:jc w:val="both"/>
        <w:rPr>
          <w:rFonts w:ascii="Unistra A" w:hAnsi="Unistra A" w:cs="Arial"/>
          <w:sz w:val="20"/>
          <w:szCs w:val="20"/>
        </w:rPr>
      </w:pPr>
    </w:p>
    <w:p w14:paraId="272A3E8E" w14:textId="77777777" w:rsidR="00A16A87" w:rsidRPr="00095E8D" w:rsidRDefault="00A16A87" w:rsidP="00C94B8A">
      <w:pPr>
        <w:spacing w:after="111"/>
        <w:rPr>
          <w:rFonts w:ascii="Unistra A" w:hAnsi="Unistra A"/>
          <w:i/>
          <w:color w:val="FF0000"/>
        </w:rPr>
      </w:pPr>
      <w:r w:rsidRPr="00095E8D">
        <w:rPr>
          <w:rFonts w:ascii="Unistra A" w:hAnsi="Unistra A"/>
          <w:i/>
          <w:color w:val="FF0000"/>
        </w:rPr>
        <w:t xml:space="preserve">NB : Ce document doit obligatoirement être complété dans son </w:t>
      </w:r>
      <w:r w:rsidRPr="00095E8D">
        <w:rPr>
          <w:rFonts w:ascii="Unistra A" w:hAnsi="Unistra A"/>
          <w:b/>
          <w:i/>
          <w:color w:val="FF0000"/>
          <w:u w:val="single"/>
        </w:rPr>
        <w:t>intégralité</w:t>
      </w:r>
      <w:r w:rsidRPr="00095E8D">
        <w:rPr>
          <w:rFonts w:ascii="Unistra A" w:hAnsi="Unistra A"/>
          <w:i/>
          <w:color w:val="FF0000"/>
        </w:rPr>
        <w:t xml:space="preserve">. Le candidat peut joindre des documents facultatifs de type mémoire technique en complément de ses réponses. Pour ce faire, le candidat indique le nom du document et aux chapitres/pages auxquelles il renvoie. </w:t>
      </w:r>
    </w:p>
    <w:p w14:paraId="62751404" w14:textId="77777777" w:rsidR="00A16A87" w:rsidRPr="00AD28CD" w:rsidRDefault="00A16A87" w:rsidP="00C94B8A">
      <w:pPr>
        <w:jc w:val="both"/>
        <w:rPr>
          <w:rFonts w:ascii="Unistra A" w:hAnsi="Unistra A" w:cs="Arial"/>
          <w:b/>
          <w:sz w:val="20"/>
          <w:szCs w:val="20"/>
        </w:rPr>
      </w:pPr>
      <w:r w:rsidRPr="00AD28CD">
        <w:rPr>
          <w:rFonts w:ascii="Unistra A" w:hAnsi="Unistra A" w:cs="Arial"/>
          <w:b/>
          <w:sz w:val="28"/>
          <w:szCs w:val="28"/>
          <w:u w:val="single"/>
        </w:rPr>
        <w:lastRenderedPageBreak/>
        <w:t>A. Description de la structure mise en place pour l’exécution des prestations</w:t>
      </w:r>
    </w:p>
    <w:p w14:paraId="408DC78D" w14:textId="77777777" w:rsidR="00A16A87" w:rsidRPr="00095E8D" w:rsidRDefault="00A16A87" w:rsidP="00C94B8A">
      <w:pPr>
        <w:jc w:val="both"/>
        <w:rPr>
          <w:rFonts w:ascii="Unistra A" w:hAnsi="Unistra A" w:cs="Arial"/>
          <w:sz w:val="22"/>
          <w:szCs w:val="20"/>
        </w:rPr>
      </w:pPr>
    </w:p>
    <w:p w14:paraId="1A2D4DDB" w14:textId="77777777" w:rsidR="00A16A87" w:rsidRDefault="00A16A87" w:rsidP="00C94B8A">
      <w:pPr>
        <w:jc w:val="both"/>
        <w:rPr>
          <w:rFonts w:ascii="Unistra A" w:hAnsi="Unistra A" w:cs="Arial"/>
          <w:b/>
          <w:sz w:val="22"/>
          <w:szCs w:val="20"/>
        </w:rPr>
      </w:pPr>
      <w:r w:rsidRPr="00AD28CD">
        <w:rPr>
          <w:rFonts w:ascii="Unistra A" w:hAnsi="Unistra A" w:cs="Arial"/>
          <w:b/>
          <w:sz w:val="22"/>
          <w:szCs w:val="20"/>
        </w:rPr>
        <w:t>A.1</w:t>
      </w:r>
      <w:r>
        <w:rPr>
          <w:rFonts w:ascii="Unistra A" w:hAnsi="Unistra A" w:cs="Arial"/>
          <w:b/>
          <w:sz w:val="22"/>
          <w:szCs w:val="20"/>
        </w:rPr>
        <w:t>.</w:t>
      </w:r>
    </w:p>
    <w:p w14:paraId="57109809" w14:textId="77777777" w:rsidR="00A16A87" w:rsidRPr="00052B17" w:rsidRDefault="00A16A87" w:rsidP="00C94B8A">
      <w:pPr>
        <w:jc w:val="both"/>
        <w:rPr>
          <w:rFonts w:ascii="Unistra A" w:hAnsi="Unistra A" w:cs="Arial"/>
          <w:b/>
          <w:sz w:val="22"/>
          <w:szCs w:val="20"/>
        </w:rPr>
      </w:pPr>
      <w:r w:rsidRPr="00AD28CD">
        <w:rPr>
          <w:rFonts w:ascii="Unistra A" w:hAnsi="Unistra A" w:cs="Arial"/>
          <w:b/>
          <w:sz w:val="22"/>
          <w:szCs w:val="20"/>
        </w:rPr>
        <w:t>Décrire l’organisation opérationnelle de l’encadrement dédiée au marché (jours et horaires d’ouverture de la structure, les interlocuteurs dédiés (mise à disposition d’au moins un interlocuteur permanent francophone, etc)</w:t>
      </w:r>
    </w:p>
    <w:p w14:paraId="32A56411" w14:textId="77777777" w:rsidR="00A16A87" w:rsidRPr="00095E8D" w:rsidRDefault="00A16A87" w:rsidP="00C94B8A">
      <w:pPr>
        <w:jc w:val="both"/>
        <w:rPr>
          <w:rFonts w:ascii="Unistra A" w:hAnsi="Unistra A" w:cs="Arial"/>
          <w:color w:val="0070C0"/>
        </w:rPr>
      </w:pPr>
      <w:r w:rsidRPr="00095E8D">
        <w:rPr>
          <w:rFonts w:ascii="Unistra A" w:hAnsi="Unistra A" w:cs="Arial"/>
          <w:color w:val="0070C0"/>
        </w:rPr>
        <w:t xml:space="preserve">Réponse du candidat : </w:t>
      </w:r>
    </w:p>
    <w:p w14:paraId="0DFCAF01" w14:textId="77777777" w:rsidR="00A16A87" w:rsidRPr="00095E8D" w:rsidRDefault="00A16A87" w:rsidP="00C94B8A">
      <w:pPr>
        <w:jc w:val="both"/>
        <w:rPr>
          <w:rFonts w:ascii="Unistra A" w:hAnsi="Unistra A" w:cs="Arial"/>
          <w:color w:val="0070C0"/>
        </w:rPr>
      </w:pPr>
      <w:r w:rsidRPr="00095E8D">
        <w:rPr>
          <w:rFonts w:ascii="Unistra A" w:hAnsi="Unistra A" w:cs="Arial"/>
          <w:color w:val="0070C0"/>
        </w:rPr>
        <w:t>…</w:t>
      </w:r>
    </w:p>
    <w:p w14:paraId="31D27023" w14:textId="77777777" w:rsidR="00A16A87" w:rsidRPr="00095E8D" w:rsidRDefault="00A16A87" w:rsidP="00C94B8A">
      <w:pPr>
        <w:jc w:val="both"/>
        <w:rPr>
          <w:rFonts w:ascii="Unistra A" w:hAnsi="Unistra A" w:cs="Arial"/>
          <w:sz w:val="20"/>
          <w:szCs w:val="20"/>
        </w:rPr>
      </w:pPr>
    </w:p>
    <w:p w14:paraId="7124C016" w14:textId="77777777" w:rsidR="00A16A87" w:rsidRPr="00095E8D" w:rsidRDefault="00A16A87" w:rsidP="00C94B8A">
      <w:pPr>
        <w:jc w:val="both"/>
        <w:rPr>
          <w:rFonts w:ascii="Unistra A" w:hAnsi="Unistra A" w:cs="Arial"/>
          <w:sz w:val="20"/>
          <w:szCs w:val="20"/>
        </w:rPr>
      </w:pPr>
    </w:p>
    <w:p w14:paraId="29E9EFE0" w14:textId="77777777" w:rsidR="00A16A87" w:rsidRPr="00AD28CD" w:rsidRDefault="00A16A87" w:rsidP="00C94B8A">
      <w:pPr>
        <w:jc w:val="both"/>
        <w:rPr>
          <w:rFonts w:ascii="Unistra A" w:hAnsi="Unistra A" w:cs="Arial"/>
          <w:b/>
          <w:sz w:val="32"/>
          <w:szCs w:val="32"/>
          <w:u w:val="single"/>
        </w:rPr>
      </w:pPr>
      <w:r w:rsidRPr="00AD28CD">
        <w:rPr>
          <w:rFonts w:ascii="Unistra A" w:hAnsi="Unistra A" w:cs="Arial"/>
          <w:b/>
          <w:sz w:val="32"/>
          <w:szCs w:val="32"/>
          <w:u w:val="single"/>
        </w:rPr>
        <w:t>B. Traitement des commandes</w:t>
      </w:r>
    </w:p>
    <w:p w14:paraId="0EA41CCD" w14:textId="77777777" w:rsidR="00A16A87" w:rsidRPr="00095E8D" w:rsidRDefault="00A16A87" w:rsidP="00C94B8A">
      <w:pPr>
        <w:jc w:val="both"/>
        <w:rPr>
          <w:rFonts w:ascii="Unistra A" w:hAnsi="Unistra A" w:cs="Arial"/>
          <w:sz w:val="28"/>
          <w:szCs w:val="28"/>
          <w:u w:val="single"/>
        </w:rPr>
      </w:pPr>
    </w:p>
    <w:p w14:paraId="48F18F55" w14:textId="77777777" w:rsidR="00A16A87" w:rsidRDefault="00A16A87" w:rsidP="00C94B8A">
      <w:pPr>
        <w:jc w:val="both"/>
        <w:rPr>
          <w:rFonts w:ascii="Unistra A" w:hAnsi="Unistra A" w:cs="Arial"/>
          <w:b/>
          <w:sz w:val="22"/>
          <w:szCs w:val="22"/>
        </w:rPr>
      </w:pPr>
      <w:r w:rsidRPr="00AD28CD">
        <w:rPr>
          <w:rFonts w:ascii="Unistra A" w:hAnsi="Unistra A" w:cs="Arial"/>
          <w:b/>
          <w:sz w:val="22"/>
          <w:szCs w:val="22"/>
        </w:rPr>
        <w:t>B.1</w:t>
      </w:r>
      <w:r>
        <w:rPr>
          <w:rFonts w:ascii="Unistra A" w:hAnsi="Unistra A" w:cs="Arial"/>
          <w:b/>
          <w:sz w:val="22"/>
          <w:szCs w:val="22"/>
        </w:rPr>
        <w:t>.</w:t>
      </w:r>
      <w:r w:rsidRPr="00AD28CD">
        <w:rPr>
          <w:rFonts w:ascii="Unistra A" w:hAnsi="Unistra A" w:cs="Arial"/>
          <w:b/>
          <w:sz w:val="22"/>
          <w:szCs w:val="22"/>
        </w:rPr>
        <w:t xml:space="preserve"> </w:t>
      </w:r>
    </w:p>
    <w:p w14:paraId="761485D2" w14:textId="77777777" w:rsidR="00A16A87" w:rsidRPr="00052B17" w:rsidRDefault="00A16A87" w:rsidP="00C94B8A">
      <w:pPr>
        <w:jc w:val="both"/>
        <w:rPr>
          <w:rFonts w:ascii="Unistra A" w:hAnsi="Unistra A" w:cs="Arial"/>
          <w:b/>
          <w:sz w:val="22"/>
          <w:szCs w:val="22"/>
        </w:rPr>
      </w:pPr>
      <w:r w:rsidRPr="00AD28CD">
        <w:rPr>
          <w:rFonts w:ascii="Unistra A" w:hAnsi="Unistra A" w:cs="Arial"/>
          <w:b/>
          <w:sz w:val="22"/>
          <w:szCs w:val="22"/>
        </w:rPr>
        <w:t xml:space="preserve">Le délai de transmission des devis est fixé à trois (3) jours ouvrés maximum. Le candidat s'engage-t-il sur un délai moindre ? Ce délai est-il en fonction du type d’ouvrages commandés ? Le cas échéant, détailler. </w:t>
      </w:r>
    </w:p>
    <w:p w14:paraId="0C5EB03E" w14:textId="77777777" w:rsidR="00A16A87" w:rsidRPr="00095E8D" w:rsidRDefault="00A16A87" w:rsidP="00C94B8A">
      <w:pPr>
        <w:jc w:val="both"/>
        <w:rPr>
          <w:rFonts w:ascii="Unistra A" w:hAnsi="Unistra A" w:cs="Arial"/>
          <w:color w:val="0070C0"/>
        </w:rPr>
      </w:pPr>
      <w:r w:rsidRPr="00095E8D">
        <w:rPr>
          <w:rFonts w:ascii="Unistra A" w:hAnsi="Unistra A" w:cs="Arial"/>
          <w:color w:val="0070C0"/>
        </w:rPr>
        <w:t xml:space="preserve">Réponse du candidat : </w:t>
      </w:r>
    </w:p>
    <w:p w14:paraId="279C042E" w14:textId="77777777" w:rsidR="00A16A87" w:rsidRDefault="00A16A87" w:rsidP="00C94B8A">
      <w:pPr>
        <w:jc w:val="both"/>
        <w:rPr>
          <w:rFonts w:ascii="Unistra A" w:hAnsi="Unistra A" w:cs="Arial"/>
          <w:color w:val="0070C0"/>
        </w:rPr>
      </w:pPr>
      <w:r w:rsidRPr="00095E8D">
        <w:rPr>
          <w:rFonts w:ascii="Unistra A" w:hAnsi="Unistra A" w:cs="Arial"/>
          <w:color w:val="0070C0"/>
        </w:rPr>
        <w:t>…</w:t>
      </w:r>
    </w:p>
    <w:p w14:paraId="27592165" w14:textId="77777777" w:rsidR="00A16A87" w:rsidRDefault="00A16A87" w:rsidP="00C94B8A">
      <w:pPr>
        <w:jc w:val="both"/>
        <w:rPr>
          <w:rFonts w:ascii="Unistra A" w:hAnsi="Unistra A" w:cs="Arial"/>
          <w:color w:val="0070C0"/>
        </w:rPr>
      </w:pPr>
    </w:p>
    <w:p w14:paraId="2162DA83" w14:textId="77777777" w:rsidR="00A16A87" w:rsidRPr="00AD28CD" w:rsidRDefault="00A16A87" w:rsidP="00C94B8A">
      <w:pPr>
        <w:jc w:val="both"/>
        <w:rPr>
          <w:rFonts w:ascii="Unistra A" w:hAnsi="Unistra A" w:cs="Arial"/>
          <w:color w:val="0070C0"/>
        </w:rPr>
      </w:pPr>
    </w:p>
    <w:p w14:paraId="68659D9E" w14:textId="77777777" w:rsidR="00A16A87" w:rsidRDefault="00A16A87" w:rsidP="00C94B8A">
      <w:pPr>
        <w:jc w:val="both"/>
        <w:rPr>
          <w:rFonts w:ascii="Unistra A" w:hAnsi="Unistra A" w:cs="Arial"/>
          <w:b/>
          <w:sz w:val="22"/>
          <w:szCs w:val="22"/>
        </w:rPr>
      </w:pPr>
      <w:r w:rsidRPr="00AD28CD">
        <w:rPr>
          <w:rFonts w:ascii="Unistra A" w:hAnsi="Unistra A" w:cs="Arial"/>
          <w:b/>
          <w:sz w:val="22"/>
          <w:szCs w:val="22"/>
        </w:rPr>
        <w:t>B.2</w:t>
      </w:r>
      <w:r>
        <w:rPr>
          <w:rFonts w:ascii="Unistra A" w:hAnsi="Unistra A" w:cs="Arial"/>
          <w:b/>
          <w:sz w:val="22"/>
          <w:szCs w:val="22"/>
        </w:rPr>
        <w:t>.</w:t>
      </w:r>
      <w:r w:rsidRPr="00AD28CD">
        <w:rPr>
          <w:rFonts w:ascii="Unistra A" w:hAnsi="Unistra A" w:cs="Arial"/>
          <w:b/>
          <w:sz w:val="22"/>
          <w:szCs w:val="22"/>
        </w:rPr>
        <w:t xml:space="preserve"> </w:t>
      </w:r>
    </w:p>
    <w:p w14:paraId="1D5CA1EC" w14:textId="4B68DD3E" w:rsidR="00A16A87" w:rsidRDefault="00A16A87" w:rsidP="00C94B8A">
      <w:pPr>
        <w:jc w:val="both"/>
        <w:rPr>
          <w:rFonts w:ascii="Unistra A" w:hAnsi="Unistra A" w:cs="Arial"/>
          <w:b/>
          <w:sz w:val="22"/>
          <w:szCs w:val="22"/>
        </w:rPr>
      </w:pPr>
      <w:r w:rsidRPr="00AD28CD">
        <w:rPr>
          <w:rFonts w:ascii="Unistra A" w:hAnsi="Unistra A" w:cs="Arial"/>
          <w:b/>
          <w:sz w:val="22"/>
          <w:szCs w:val="22"/>
        </w:rPr>
        <w:t>Quel est le délai de traitement de la commande, à réception du bon de commande ? La confirmation de la commande étant obligatoire, précisez les dé</w:t>
      </w:r>
      <w:r w:rsidR="009B6DD2">
        <w:rPr>
          <w:rFonts w:ascii="Unistra A" w:hAnsi="Unistra A" w:cs="Arial"/>
          <w:b/>
          <w:sz w:val="22"/>
          <w:szCs w:val="22"/>
        </w:rPr>
        <w:t>lais (en jours ouvrés) et le mode de confirmation.</w:t>
      </w:r>
    </w:p>
    <w:p w14:paraId="05BCA751" w14:textId="77777777" w:rsidR="00A16A87" w:rsidRPr="00AD28CD" w:rsidRDefault="00A16A87" w:rsidP="00C94B8A">
      <w:pPr>
        <w:jc w:val="both"/>
        <w:rPr>
          <w:rFonts w:ascii="Unistra A" w:hAnsi="Unistra A" w:cs="Arial"/>
          <w:b/>
          <w:sz w:val="22"/>
          <w:szCs w:val="22"/>
        </w:rPr>
      </w:pPr>
      <w:r w:rsidRPr="00095E8D">
        <w:rPr>
          <w:rFonts w:ascii="Unistra A" w:hAnsi="Unistra A" w:cs="Arial"/>
          <w:color w:val="0070C0"/>
        </w:rPr>
        <w:t xml:space="preserve">Réponse du candidat : </w:t>
      </w:r>
    </w:p>
    <w:p w14:paraId="316B73F7" w14:textId="77777777" w:rsidR="00A16A87" w:rsidRPr="00095E8D" w:rsidRDefault="00A16A87" w:rsidP="00C94B8A">
      <w:pPr>
        <w:jc w:val="both"/>
        <w:rPr>
          <w:rFonts w:ascii="Unistra A" w:hAnsi="Unistra A" w:cs="Arial"/>
          <w:color w:val="0070C0"/>
        </w:rPr>
      </w:pPr>
      <w:r w:rsidRPr="00095E8D">
        <w:rPr>
          <w:rFonts w:ascii="Unistra A" w:hAnsi="Unistra A" w:cs="Arial"/>
          <w:color w:val="0070C0"/>
        </w:rPr>
        <w:t>…</w:t>
      </w:r>
    </w:p>
    <w:p w14:paraId="024CA4A6" w14:textId="77777777" w:rsidR="00A16A87" w:rsidRDefault="00A16A87" w:rsidP="00C94B8A">
      <w:pPr>
        <w:jc w:val="both"/>
        <w:rPr>
          <w:rFonts w:ascii="Unistra A" w:hAnsi="Unistra A" w:cs="Arial"/>
          <w:sz w:val="22"/>
          <w:szCs w:val="22"/>
        </w:rPr>
      </w:pPr>
    </w:p>
    <w:p w14:paraId="51552695" w14:textId="77777777" w:rsidR="00A16A87" w:rsidRPr="00095E8D" w:rsidRDefault="00A16A87" w:rsidP="00C94B8A">
      <w:pPr>
        <w:jc w:val="both"/>
        <w:rPr>
          <w:rFonts w:ascii="Unistra A" w:hAnsi="Unistra A" w:cs="Arial"/>
          <w:sz w:val="22"/>
          <w:szCs w:val="22"/>
        </w:rPr>
      </w:pPr>
    </w:p>
    <w:p w14:paraId="4AB5F766" w14:textId="77777777" w:rsidR="00A16A87" w:rsidRDefault="00A16A87" w:rsidP="00C94B8A">
      <w:pPr>
        <w:jc w:val="both"/>
        <w:rPr>
          <w:rFonts w:ascii="Unistra A" w:hAnsi="Unistra A" w:cs="Arial"/>
          <w:b/>
          <w:sz w:val="22"/>
          <w:szCs w:val="22"/>
        </w:rPr>
      </w:pPr>
      <w:r w:rsidRPr="00AD28CD">
        <w:rPr>
          <w:rFonts w:ascii="Unistra A" w:hAnsi="Unistra A" w:cs="Arial"/>
          <w:b/>
          <w:sz w:val="22"/>
          <w:szCs w:val="22"/>
        </w:rPr>
        <w:t>B.3</w:t>
      </w:r>
      <w:r>
        <w:rPr>
          <w:rFonts w:ascii="Unistra A" w:hAnsi="Unistra A" w:cs="Arial"/>
          <w:b/>
          <w:sz w:val="22"/>
          <w:szCs w:val="22"/>
        </w:rPr>
        <w:t>.</w:t>
      </w:r>
      <w:r w:rsidRPr="00AD28CD">
        <w:rPr>
          <w:rFonts w:ascii="Unistra A" w:hAnsi="Unistra A" w:cs="Arial"/>
          <w:b/>
          <w:sz w:val="22"/>
          <w:szCs w:val="22"/>
        </w:rPr>
        <w:t xml:space="preserve"> </w:t>
      </w:r>
    </w:p>
    <w:p w14:paraId="302CF081" w14:textId="77777777" w:rsidR="002311C1" w:rsidRDefault="00A16A87" w:rsidP="00C94B8A">
      <w:pPr>
        <w:jc w:val="both"/>
        <w:rPr>
          <w:rFonts w:ascii="Unistra A" w:hAnsi="Unistra A" w:cs="Arial"/>
          <w:b/>
          <w:sz w:val="22"/>
          <w:szCs w:val="22"/>
        </w:rPr>
      </w:pPr>
      <w:r w:rsidRPr="00AD28CD">
        <w:rPr>
          <w:rFonts w:ascii="Unistra A" w:hAnsi="Unistra A" w:cs="Arial"/>
          <w:b/>
          <w:sz w:val="22"/>
          <w:szCs w:val="22"/>
        </w:rPr>
        <w:t>Quel est le circuit de traitement de la commande ?</w:t>
      </w:r>
      <w:r w:rsidR="00474488" w:rsidRPr="00474488">
        <w:t xml:space="preserve"> </w:t>
      </w:r>
      <w:r w:rsidR="00474488" w:rsidRPr="00474488">
        <w:rPr>
          <w:rFonts w:ascii="Unistra A" w:hAnsi="Unistra A" w:cs="Arial"/>
          <w:b/>
          <w:sz w:val="22"/>
          <w:szCs w:val="22"/>
        </w:rPr>
        <w:t xml:space="preserve">Précisez </w:t>
      </w:r>
      <w:r w:rsidR="002311C1">
        <w:rPr>
          <w:rFonts w:ascii="Unistra A" w:hAnsi="Unistra A" w:cs="Arial"/>
          <w:b/>
          <w:sz w:val="22"/>
          <w:szCs w:val="22"/>
        </w:rPr>
        <w:t xml:space="preserve">notamment : </w:t>
      </w:r>
    </w:p>
    <w:p w14:paraId="5B6AF6E1" w14:textId="77777777" w:rsidR="002311C1" w:rsidRDefault="00474488" w:rsidP="002311C1">
      <w:pPr>
        <w:pStyle w:val="Paragraphedeliste"/>
        <w:numPr>
          <w:ilvl w:val="0"/>
          <w:numId w:val="15"/>
        </w:numPr>
        <w:jc w:val="both"/>
        <w:rPr>
          <w:rFonts w:ascii="Unistra A" w:hAnsi="Unistra A" w:cs="Arial"/>
          <w:b/>
          <w:sz w:val="22"/>
          <w:szCs w:val="22"/>
        </w:rPr>
      </w:pPr>
      <w:r w:rsidRPr="002311C1">
        <w:rPr>
          <w:rFonts w:ascii="Unistra A" w:hAnsi="Unistra A" w:cs="Arial"/>
          <w:b/>
          <w:sz w:val="22"/>
          <w:szCs w:val="22"/>
        </w:rPr>
        <w:t>le traitement de</w:t>
      </w:r>
      <w:r w:rsidR="002311C1">
        <w:rPr>
          <w:rFonts w:ascii="Unistra A" w:hAnsi="Unistra A" w:cs="Arial"/>
          <w:b/>
          <w:sz w:val="22"/>
          <w:szCs w:val="22"/>
        </w:rPr>
        <w:t xml:space="preserve">s </w:t>
      </w:r>
      <w:r w:rsidRPr="002311C1">
        <w:rPr>
          <w:rFonts w:ascii="Unistra A" w:hAnsi="Unistra A" w:cs="Arial"/>
          <w:b/>
          <w:sz w:val="22"/>
          <w:szCs w:val="22"/>
        </w:rPr>
        <w:t>commande</w:t>
      </w:r>
      <w:r w:rsidR="002311C1">
        <w:rPr>
          <w:rFonts w:ascii="Unistra A" w:hAnsi="Unistra A" w:cs="Arial"/>
          <w:b/>
          <w:sz w:val="22"/>
          <w:szCs w:val="22"/>
        </w:rPr>
        <w:t>s</w:t>
      </w:r>
      <w:r w:rsidRPr="002311C1">
        <w:rPr>
          <w:rFonts w:ascii="Unistra A" w:hAnsi="Unistra A" w:cs="Arial"/>
          <w:b/>
          <w:sz w:val="22"/>
          <w:szCs w:val="22"/>
        </w:rPr>
        <w:t xml:space="preserve"> en fonction du pays de publication et de la procédure de commande (distributeur, grossiste, éditeur, etc.)</w:t>
      </w:r>
    </w:p>
    <w:p w14:paraId="41E0E9A8" w14:textId="058C5733" w:rsidR="00A16A87" w:rsidRDefault="00A16A87" w:rsidP="002311C1">
      <w:pPr>
        <w:pStyle w:val="Paragraphedeliste"/>
        <w:numPr>
          <w:ilvl w:val="0"/>
          <w:numId w:val="15"/>
        </w:numPr>
        <w:jc w:val="both"/>
        <w:rPr>
          <w:rFonts w:ascii="Unistra A" w:hAnsi="Unistra A" w:cs="Arial"/>
          <w:b/>
          <w:sz w:val="22"/>
          <w:szCs w:val="22"/>
        </w:rPr>
      </w:pPr>
      <w:r w:rsidRPr="002311C1">
        <w:rPr>
          <w:rFonts w:ascii="Unistra A" w:hAnsi="Unistra A" w:cs="Arial"/>
          <w:b/>
          <w:sz w:val="22"/>
          <w:szCs w:val="22"/>
        </w:rPr>
        <w:t>le traitement de la commande si l’ouvrage n’est pas disponible dans votre stock o</w:t>
      </w:r>
      <w:r w:rsidR="002311C1">
        <w:rPr>
          <w:rFonts w:ascii="Unistra A" w:hAnsi="Unistra A" w:cs="Arial"/>
          <w:b/>
          <w:sz w:val="22"/>
          <w:szCs w:val="22"/>
        </w:rPr>
        <w:t>u chez votre diffuseur habituel</w:t>
      </w:r>
    </w:p>
    <w:p w14:paraId="73F9F998" w14:textId="34625F54" w:rsidR="002311C1" w:rsidRPr="002311C1" w:rsidRDefault="002311C1" w:rsidP="002311C1">
      <w:pPr>
        <w:pStyle w:val="Paragraphedeliste"/>
        <w:numPr>
          <w:ilvl w:val="0"/>
          <w:numId w:val="15"/>
        </w:numPr>
        <w:jc w:val="both"/>
        <w:rPr>
          <w:rFonts w:ascii="Unistra A" w:hAnsi="Unistra A" w:cs="Arial"/>
          <w:b/>
          <w:sz w:val="22"/>
          <w:szCs w:val="22"/>
        </w:rPr>
      </w:pPr>
      <w:r w:rsidRPr="002311C1">
        <w:rPr>
          <w:rFonts w:ascii="Unistra A" w:hAnsi="Unistra A" w:cs="Arial"/>
          <w:b/>
          <w:sz w:val="22"/>
          <w:szCs w:val="22"/>
        </w:rPr>
        <w:t>le dispositif mis en place pour le suivi des commandes dont la livraison ne peut être honorée dans les délais initiaux</w:t>
      </w:r>
      <w:r w:rsidR="00E07F67">
        <w:rPr>
          <w:rFonts w:ascii="Unistra A" w:hAnsi="Unistra A" w:cs="Arial"/>
          <w:b/>
          <w:sz w:val="22"/>
          <w:szCs w:val="22"/>
        </w:rPr>
        <w:t xml:space="preserve"> </w:t>
      </w:r>
      <w:bookmarkStart w:id="0" w:name="_GoBack"/>
      <w:bookmarkEnd w:id="0"/>
      <w:r w:rsidRPr="002311C1">
        <w:rPr>
          <w:rFonts w:ascii="Unistra A" w:hAnsi="Unistra A" w:cs="Arial"/>
          <w:b/>
          <w:sz w:val="22"/>
          <w:szCs w:val="22"/>
        </w:rPr>
        <w:t>?</w:t>
      </w:r>
    </w:p>
    <w:p w14:paraId="6C70B78F" w14:textId="77777777" w:rsidR="00A16A87" w:rsidRPr="00AD28CD" w:rsidRDefault="00A16A87" w:rsidP="00C94B8A">
      <w:pPr>
        <w:jc w:val="both"/>
        <w:rPr>
          <w:rFonts w:ascii="Unistra A" w:hAnsi="Unistra A" w:cs="Arial"/>
          <w:b/>
          <w:sz w:val="22"/>
          <w:szCs w:val="22"/>
        </w:rPr>
      </w:pPr>
      <w:r w:rsidRPr="00095E8D">
        <w:rPr>
          <w:rFonts w:ascii="Unistra A" w:hAnsi="Unistra A" w:cs="Arial"/>
          <w:color w:val="0070C0"/>
        </w:rPr>
        <w:t xml:space="preserve">Réponse du candidat : </w:t>
      </w:r>
    </w:p>
    <w:p w14:paraId="3B3EC782" w14:textId="77777777" w:rsidR="00A16A87" w:rsidRDefault="00A16A87" w:rsidP="00C94B8A">
      <w:pPr>
        <w:jc w:val="both"/>
        <w:rPr>
          <w:rFonts w:ascii="Unistra A" w:hAnsi="Unistra A" w:cs="Arial"/>
          <w:color w:val="0070C0"/>
        </w:rPr>
      </w:pPr>
      <w:r w:rsidRPr="00095E8D">
        <w:rPr>
          <w:rFonts w:ascii="Unistra A" w:hAnsi="Unistra A" w:cs="Arial"/>
          <w:color w:val="0070C0"/>
        </w:rPr>
        <w:t>…</w:t>
      </w:r>
    </w:p>
    <w:p w14:paraId="7FAA9DEB" w14:textId="6DF6A6E9" w:rsidR="00A16A87" w:rsidRDefault="00A16A87" w:rsidP="00C94B8A">
      <w:pPr>
        <w:jc w:val="both"/>
        <w:rPr>
          <w:rFonts w:ascii="Unistra A" w:hAnsi="Unistra A" w:cs="Arial"/>
          <w:color w:val="0070C0"/>
        </w:rPr>
      </w:pPr>
    </w:p>
    <w:p w14:paraId="2A6E2CDC" w14:textId="77777777" w:rsidR="00474488" w:rsidRDefault="00474488" w:rsidP="00C94B8A">
      <w:pPr>
        <w:jc w:val="both"/>
        <w:rPr>
          <w:rFonts w:ascii="Unistra A" w:hAnsi="Unistra A" w:cs="Arial"/>
          <w:color w:val="0070C0"/>
        </w:rPr>
      </w:pPr>
    </w:p>
    <w:p w14:paraId="4F793B2E" w14:textId="54C7D446" w:rsidR="00A16A87" w:rsidRDefault="00474488" w:rsidP="00C94B8A">
      <w:pPr>
        <w:jc w:val="both"/>
        <w:rPr>
          <w:rFonts w:ascii="Unistra A" w:hAnsi="Unistra A" w:cs="Arial"/>
          <w:b/>
          <w:sz w:val="22"/>
          <w:szCs w:val="22"/>
        </w:rPr>
      </w:pPr>
      <w:r>
        <w:rPr>
          <w:rFonts w:ascii="Unistra A" w:hAnsi="Unistra A" w:cs="Arial"/>
          <w:b/>
          <w:sz w:val="22"/>
          <w:szCs w:val="22"/>
        </w:rPr>
        <w:t>B.4</w:t>
      </w:r>
      <w:r w:rsidR="00A16A87" w:rsidRPr="00AD28CD">
        <w:rPr>
          <w:rFonts w:ascii="Unistra A" w:hAnsi="Unistra A" w:cs="Arial"/>
          <w:b/>
          <w:sz w:val="22"/>
          <w:szCs w:val="22"/>
        </w:rPr>
        <w:t xml:space="preserve">. </w:t>
      </w:r>
    </w:p>
    <w:p w14:paraId="78E02275" w14:textId="31A36B38" w:rsidR="00A16A87" w:rsidRDefault="00A16A87" w:rsidP="00C94B8A">
      <w:pPr>
        <w:jc w:val="both"/>
        <w:rPr>
          <w:rFonts w:ascii="Unistra A" w:hAnsi="Unistra A" w:cs="Arial"/>
          <w:b/>
          <w:sz w:val="22"/>
          <w:szCs w:val="22"/>
        </w:rPr>
      </w:pPr>
      <w:r w:rsidRPr="00AD28CD">
        <w:rPr>
          <w:rFonts w:ascii="Unistra A" w:hAnsi="Unistra A" w:cs="Arial"/>
          <w:b/>
          <w:sz w:val="22"/>
          <w:szCs w:val="22"/>
        </w:rPr>
        <w:t xml:space="preserve">Pouvez-vous fournir tous les ouvrages publiés en </w:t>
      </w:r>
      <w:r w:rsidR="00D873F9">
        <w:rPr>
          <w:rFonts w:ascii="Unistra A" w:hAnsi="Unistra A" w:cs="Arial"/>
          <w:b/>
          <w:sz w:val="22"/>
          <w:szCs w:val="22"/>
        </w:rPr>
        <w:t>langues étrangères</w:t>
      </w:r>
      <w:r w:rsidRPr="00AD28CD">
        <w:rPr>
          <w:rFonts w:ascii="Unistra A" w:hAnsi="Unistra A" w:cs="Arial"/>
          <w:b/>
          <w:sz w:val="22"/>
          <w:szCs w:val="22"/>
        </w:rPr>
        <w:t xml:space="preserve"> et édités à l’étranger, ne faisant pas l’objet d’une vente en exclusivité ? Le cas échéant, précisez les ouvrages que vous ne pouvez fournir.</w:t>
      </w:r>
    </w:p>
    <w:p w14:paraId="6555201A" w14:textId="588C146B" w:rsidR="00D873F9" w:rsidRPr="00D873F9" w:rsidRDefault="00D873F9" w:rsidP="00C94B8A">
      <w:pPr>
        <w:jc w:val="both"/>
        <w:rPr>
          <w:rFonts w:ascii="Unistra A" w:hAnsi="Unistra A" w:cs="Arial"/>
          <w:i/>
          <w:color w:val="FF0000"/>
          <w:sz w:val="22"/>
          <w:szCs w:val="22"/>
        </w:rPr>
      </w:pPr>
      <w:r w:rsidRPr="00D873F9">
        <w:rPr>
          <w:rFonts w:ascii="Unistra A" w:hAnsi="Unistra A" w:cs="Arial"/>
          <w:i/>
          <w:color w:val="FF0000"/>
          <w:sz w:val="22"/>
          <w:szCs w:val="22"/>
        </w:rPr>
        <w:t xml:space="preserve">Rappel : Les ouvrages en français et / ou </w:t>
      </w:r>
      <w:r>
        <w:rPr>
          <w:rFonts w:ascii="Unistra A" w:hAnsi="Unistra A" w:cs="Arial"/>
          <w:i/>
          <w:color w:val="FF0000"/>
          <w:sz w:val="22"/>
          <w:szCs w:val="22"/>
        </w:rPr>
        <w:t>édit</w:t>
      </w:r>
      <w:r w:rsidRPr="00D873F9">
        <w:rPr>
          <w:rFonts w:ascii="Unistra A" w:hAnsi="Unistra A" w:cs="Arial"/>
          <w:i/>
          <w:color w:val="FF0000"/>
          <w:sz w:val="22"/>
          <w:szCs w:val="22"/>
        </w:rPr>
        <w:t>és en France relèvent du lot 1 du présent marché.</w:t>
      </w:r>
    </w:p>
    <w:p w14:paraId="4996DF09" w14:textId="77777777" w:rsidR="00A16A87" w:rsidRPr="00095E8D" w:rsidRDefault="00A16A87" w:rsidP="00C94B8A">
      <w:pPr>
        <w:jc w:val="both"/>
        <w:rPr>
          <w:rFonts w:ascii="Unistra A" w:hAnsi="Unistra A" w:cs="Arial"/>
          <w:color w:val="0070C0"/>
        </w:rPr>
      </w:pPr>
      <w:r w:rsidRPr="00095E8D">
        <w:rPr>
          <w:rFonts w:ascii="Unistra A" w:hAnsi="Unistra A" w:cs="Arial"/>
          <w:color w:val="0070C0"/>
        </w:rPr>
        <w:t xml:space="preserve">Réponse du candidat : </w:t>
      </w:r>
    </w:p>
    <w:p w14:paraId="3BF731EA" w14:textId="77777777" w:rsidR="00A16A87" w:rsidRDefault="00A16A87" w:rsidP="00C94B8A">
      <w:pPr>
        <w:jc w:val="both"/>
        <w:rPr>
          <w:rFonts w:ascii="Unistra A" w:hAnsi="Unistra A" w:cs="Arial"/>
          <w:color w:val="0070C0"/>
        </w:rPr>
      </w:pPr>
      <w:r w:rsidRPr="00095E8D">
        <w:rPr>
          <w:rFonts w:ascii="Unistra A" w:hAnsi="Unistra A" w:cs="Arial"/>
          <w:color w:val="0070C0"/>
        </w:rPr>
        <w:t>…</w:t>
      </w:r>
    </w:p>
    <w:p w14:paraId="1542A917" w14:textId="77777777" w:rsidR="00A16A87" w:rsidRDefault="00A16A87" w:rsidP="00C94B8A">
      <w:pPr>
        <w:jc w:val="both"/>
        <w:rPr>
          <w:rFonts w:ascii="Unistra A" w:hAnsi="Unistra A" w:cs="Arial"/>
          <w:color w:val="0070C0"/>
        </w:rPr>
      </w:pPr>
    </w:p>
    <w:p w14:paraId="395D8AFB" w14:textId="77777777" w:rsidR="00A16A87" w:rsidRPr="00095E8D" w:rsidRDefault="00A16A87" w:rsidP="00C94B8A">
      <w:pPr>
        <w:jc w:val="both"/>
        <w:rPr>
          <w:rFonts w:ascii="Unistra A" w:hAnsi="Unistra A" w:cs="Arial"/>
          <w:color w:val="0070C0"/>
        </w:rPr>
      </w:pPr>
    </w:p>
    <w:p w14:paraId="54A99ECB" w14:textId="0F1433AC" w:rsidR="00A16A87" w:rsidRDefault="00474488" w:rsidP="00C94B8A">
      <w:pPr>
        <w:jc w:val="both"/>
        <w:rPr>
          <w:rFonts w:ascii="Unistra A" w:hAnsi="Unistra A" w:cs="Arial"/>
          <w:b/>
          <w:sz w:val="22"/>
          <w:szCs w:val="22"/>
        </w:rPr>
      </w:pPr>
      <w:r>
        <w:rPr>
          <w:rFonts w:ascii="Unistra A" w:hAnsi="Unistra A" w:cs="Arial"/>
          <w:b/>
          <w:sz w:val="22"/>
          <w:szCs w:val="22"/>
        </w:rPr>
        <w:t>B.5</w:t>
      </w:r>
      <w:r w:rsidR="00A16A87">
        <w:rPr>
          <w:rFonts w:ascii="Unistra A" w:hAnsi="Unistra A" w:cs="Arial"/>
          <w:b/>
          <w:sz w:val="22"/>
          <w:szCs w:val="22"/>
        </w:rPr>
        <w:t xml:space="preserve">. </w:t>
      </w:r>
    </w:p>
    <w:p w14:paraId="0A3DA2E6" w14:textId="77777777" w:rsidR="00A16A87" w:rsidRDefault="00A16A87" w:rsidP="00C94B8A">
      <w:pPr>
        <w:jc w:val="both"/>
        <w:rPr>
          <w:rFonts w:ascii="Unistra A" w:hAnsi="Unistra A" w:cs="Arial"/>
          <w:b/>
          <w:sz w:val="22"/>
          <w:szCs w:val="22"/>
        </w:rPr>
      </w:pPr>
      <w:r w:rsidRPr="00AD28CD">
        <w:rPr>
          <w:rFonts w:ascii="Unistra A" w:hAnsi="Unistra A" w:cs="Arial"/>
          <w:b/>
          <w:sz w:val="22"/>
          <w:szCs w:val="22"/>
        </w:rPr>
        <w:t>Précisez les modalités de traitement et d’expédit</w:t>
      </w:r>
      <w:r>
        <w:rPr>
          <w:rFonts w:ascii="Unistra A" w:hAnsi="Unistra A" w:cs="Arial"/>
          <w:b/>
          <w:sz w:val="22"/>
          <w:szCs w:val="22"/>
        </w:rPr>
        <w:t>ion des ouvrages (colisage, …)</w:t>
      </w:r>
    </w:p>
    <w:p w14:paraId="799EFA2A" w14:textId="77777777" w:rsidR="00A16A87" w:rsidRDefault="00A16A87" w:rsidP="00C94B8A">
      <w:pPr>
        <w:jc w:val="both"/>
        <w:rPr>
          <w:rFonts w:ascii="Unistra A" w:hAnsi="Unistra A" w:cs="Arial"/>
          <w:b/>
          <w:sz w:val="22"/>
          <w:szCs w:val="22"/>
        </w:rPr>
      </w:pPr>
      <w:r>
        <w:rPr>
          <w:rFonts w:ascii="Unistra A" w:hAnsi="Unistra A" w:cs="Arial"/>
          <w:color w:val="0070C0"/>
        </w:rPr>
        <w:t xml:space="preserve">Réponse du candidat : </w:t>
      </w:r>
      <w:r w:rsidRPr="00095E8D">
        <w:rPr>
          <w:rFonts w:ascii="Unistra A" w:hAnsi="Unistra A" w:cs="Arial"/>
          <w:color w:val="0070C0"/>
        </w:rPr>
        <w:t>…</w:t>
      </w:r>
    </w:p>
    <w:p w14:paraId="62F00854" w14:textId="77777777" w:rsidR="00A16A87" w:rsidRDefault="00A16A87" w:rsidP="00C94B8A">
      <w:pPr>
        <w:jc w:val="both"/>
        <w:rPr>
          <w:rFonts w:ascii="Unistra A" w:hAnsi="Unistra A" w:cs="Arial"/>
          <w:b/>
          <w:sz w:val="22"/>
          <w:szCs w:val="22"/>
        </w:rPr>
      </w:pPr>
    </w:p>
    <w:p w14:paraId="2D7C6E16" w14:textId="77777777" w:rsidR="00A16A87" w:rsidRDefault="00A16A87" w:rsidP="00C94B8A">
      <w:pPr>
        <w:jc w:val="both"/>
        <w:rPr>
          <w:rFonts w:ascii="Unistra A" w:hAnsi="Unistra A" w:cs="Arial"/>
          <w:b/>
          <w:sz w:val="22"/>
          <w:szCs w:val="22"/>
        </w:rPr>
      </w:pPr>
    </w:p>
    <w:p w14:paraId="1998073B" w14:textId="7EF3409C" w:rsidR="00A16A87" w:rsidRDefault="00474488" w:rsidP="00C94B8A">
      <w:pPr>
        <w:jc w:val="both"/>
        <w:rPr>
          <w:rFonts w:ascii="Unistra A" w:hAnsi="Unistra A" w:cs="Arial"/>
          <w:b/>
          <w:sz w:val="22"/>
          <w:szCs w:val="22"/>
        </w:rPr>
      </w:pPr>
      <w:r>
        <w:rPr>
          <w:rFonts w:ascii="Unistra A" w:hAnsi="Unistra A" w:cs="Arial"/>
          <w:b/>
          <w:sz w:val="22"/>
          <w:szCs w:val="22"/>
        </w:rPr>
        <w:t>B.6</w:t>
      </w:r>
      <w:r w:rsidR="00A16A87">
        <w:rPr>
          <w:rFonts w:ascii="Unistra A" w:hAnsi="Unistra A" w:cs="Arial"/>
          <w:b/>
          <w:sz w:val="22"/>
          <w:szCs w:val="22"/>
        </w:rPr>
        <w:t xml:space="preserve">. </w:t>
      </w:r>
    </w:p>
    <w:p w14:paraId="785A0F9D" w14:textId="77777777" w:rsidR="00A16A87" w:rsidRPr="00052B17" w:rsidRDefault="00A16A87" w:rsidP="00C94B8A">
      <w:pPr>
        <w:jc w:val="both"/>
        <w:rPr>
          <w:rFonts w:ascii="Unistra A" w:hAnsi="Unistra A" w:cs="Arial"/>
          <w:b/>
          <w:sz w:val="22"/>
          <w:szCs w:val="22"/>
        </w:rPr>
      </w:pPr>
      <w:r w:rsidRPr="00AD28CD">
        <w:rPr>
          <w:rFonts w:ascii="Unistra A" w:hAnsi="Unistra A" w:cs="Arial"/>
          <w:b/>
          <w:sz w:val="22"/>
          <w:szCs w:val="22"/>
        </w:rPr>
        <w:t>Quels sont les délais et modalités de relance auprès des éditeurs ?</w:t>
      </w:r>
    </w:p>
    <w:p w14:paraId="3215E82E" w14:textId="77777777" w:rsidR="00A16A87" w:rsidRPr="00095E8D" w:rsidRDefault="00A16A87" w:rsidP="00C94B8A">
      <w:pPr>
        <w:jc w:val="both"/>
        <w:rPr>
          <w:rFonts w:ascii="Unistra A" w:hAnsi="Unistra A" w:cs="Arial"/>
          <w:color w:val="0070C0"/>
        </w:rPr>
      </w:pPr>
      <w:r w:rsidRPr="00095E8D">
        <w:rPr>
          <w:rFonts w:ascii="Unistra A" w:hAnsi="Unistra A" w:cs="Arial"/>
          <w:color w:val="0070C0"/>
        </w:rPr>
        <w:t xml:space="preserve">Réponse du candidat : </w:t>
      </w:r>
    </w:p>
    <w:p w14:paraId="0D790727" w14:textId="77777777" w:rsidR="00A16A87" w:rsidRDefault="00A16A87" w:rsidP="00C94B8A">
      <w:pPr>
        <w:jc w:val="both"/>
        <w:rPr>
          <w:rFonts w:ascii="Unistra A" w:hAnsi="Unistra A" w:cs="Arial"/>
          <w:color w:val="0070C0"/>
        </w:rPr>
      </w:pPr>
      <w:r w:rsidRPr="00095E8D">
        <w:rPr>
          <w:rFonts w:ascii="Unistra A" w:hAnsi="Unistra A" w:cs="Arial"/>
          <w:color w:val="0070C0"/>
        </w:rPr>
        <w:lastRenderedPageBreak/>
        <w:t>…</w:t>
      </w:r>
    </w:p>
    <w:p w14:paraId="77141FDB" w14:textId="77777777" w:rsidR="00A16A87" w:rsidRDefault="00A16A87" w:rsidP="00C94B8A">
      <w:pPr>
        <w:jc w:val="both"/>
        <w:rPr>
          <w:rFonts w:ascii="Unistra A" w:hAnsi="Unistra A" w:cs="Arial"/>
          <w:color w:val="0070C0"/>
        </w:rPr>
      </w:pPr>
    </w:p>
    <w:p w14:paraId="5A1719B4" w14:textId="77777777" w:rsidR="00A16A87" w:rsidRDefault="00A16A87" w:rsidP="00C94B8A">
      <w:pPr>
        <w:jc w:val="both"/>
        <w:rPr>
          <w:rFonts w:ascii="Unistra A" w:hAnsi="Unistra A" w:cs="Arial"/>
          <w:color w:val="0070C0"/>
        </w:rPr>
      </w:pPr>
    </w:p>
    <w:p w14:paraId="4342060D" w14:textId="6CD21EF4" w:rsidR="00A16A87" w:rsidRDefault="00474488" w:rsidP="00C94B8A">
      <w:pPr>
        <w:jc w:val="both"/>
        <w:rPr>
          <w:rFonts w:ascii="Unistra A" w:hAnsi="Unistra A" w:cs="Arial"/>
          <w:b/>
          <w:sz w:val="22"/>
          <w:szCs w:val="22"/>
        </w:rPr>
      </w:pPr>
      <w:r>
        <w:rPr>
          <w:rFonts w:ascii="Unistra A" w:hAnsi="Unistra A" w:cs="Arial"/>
          <w:b/>
          <w:sz w:val="22"/>
          <w:szCs w:val="22"/>
        </w:rPr>
        <w:t>B.7</w:t>
      </w:r>
      <w:r w:rsidR="00A16A87">
        <w:rPr>
          <w:rFonts w:ascii="Unistra A" w:hAnsi="Unistra A" w:cs="Arial"/>
          <w:b/>
          <w:sz w:val="22"/>
          <w:szCs w:val="22"/>
        </w:rPr>
        <w:t xml:space="preserve">. </w:t>
      </w:r>
    </w:p>
    <w:p w14:paraId="56EEFDA2" w14:textId="77777777" w:rsidR="00A16A87" w:rsidRDefault="00A16A87" w:rsidP="00C94B8A">
      <w:pPr>
        <w:jc w:val="both"/>
        <w:rPr>
          <w:rFonts w:ascii="Unistra A" w:hAnsi="Unistra A" w:cs="Arial"/>
          <w:b/>
          <w:sz w:val="22"/>
          <w:szCs w:val="22"/>
        </w:rPr>
      </w:pPr>
      <w:r w:rsidRPr="00AD28CD">
        <w:rPr>
          <w:rFonts w:ascii="Unistra A" w:hAnsi="Unistra A" w:cs="Arial"/>
          <w:b/>
          <w:sz w:val="22"/>
          <w:szCs w:val="22"/>
        </w:rPr>
        <w:t>Quel est le dispositif mis en place pour répondre aux commandes urgentes ? Précisez dans le cadre de ces commandes le délai de transmission des devis et le délai d’informations sur les raisons des retards de livraison, lesquels doivent être inférieurs à 3 jours ouvrés :</w:t>
      </w:r>
    </w:p>
    <w:p w14:paraId="298512AF" w14:textId="77777777" w:rsidR="00A16A87" w:rsidRPr="00AD28CD" w:rsidRDefault="00A16A87" w:rsidP="00C94B8A">
      <w:pPr>
        <w:jc w:val="both"/>
        <w:rPr>
          <w:rFonts w:ascii="Unistra A" w:hAnsi="Unistra A" w:cs="Arial"/>
          <w:b/>
          <w:sz w:val="22"/>
          <w:szCs w:val="22"/>
        </w:rPr>
      </w:pPr>
      <w:r w:rsidRPr="00095E8D">
        <w:rPr>
          <w:rFonts w:ascii="Unistra A" w:hAnsi="Unistra A" w:cs="Arial"/>
          <w:color w:val="0070C0"/>
        </w:rPr>
        <w:t xml:space="preserve">Réponse du candidat : </w:t>
      </w:r>
    </w:p>
    <w:p w14:paraId="712A8D73" w14:textId="77777777" w:rsidR="00A16A87" w:rsidRDefault="00A16A87" w:rsidP="00C94B8A">
      <w:pPr>
        <w:jc w:val="both"/>
        <w:rPr>
          <w:rFonts w:ascii="Unistra A" w:hAnsi="Unistra A" w:cs="Arial"/>
          <w:color w:val="0070C0"/>
        </w:rPr>
      </w:pPr>
      <w:r w:rsidRPr="00095E8D">
        <w:rPr>
          <w:rFonts w:ascii="Unistra A" w:hAnsi="Unistra A" w:cs="Arial"/>
          <w:color w:val="0070C0"/>
        </w:rPr>
        <w:t>…</w:t>
      </w:r>
    </w:p>
    <w:p w14:paraId="088178BB" w14:textId="77777777" w:rsidR="00A16A87" w:rsidRDefault="00A16A87" w:rsidP="00C94B8A">
      <w:pPr>
        <w:jc w:val="both"/>
        <w:rPr>
          <w:rFonts w:ascii="Unistra A" w:hAnsi="Unistra A" w:cs="Arial"/>
          <w:color w:val="0070C0"/>
        </w:rPr>
      </w:pPr>
    </w:p>
    <w:p w14:paraId="6A014C76" w14:textId="77777777" w:rsidR="00A16A87" w:rsidRDefault="00A16A87" w:rsidP="00C94B8A">
      <w:pPr>
        <w:jc w:val="both"/>
        <w:rPr>
          <w:rFonts w:ascii="Unistra A" w:hAnsi="Unistra A" w:cs="Arial"/>
          <w:color w:val="0070C0"/>
        </w:rPr>
      </w:pPr>
    </w:p>
    <w:p w14:paraId="4EDF435A" w14:textId="55DF9487" w:rsidR="00A16A87" w:rsidRDefault="00474488" w:rsidP="00C94B8A">
      <w:pPr>
        <w:jc w:val="both"/>
        <w:rPr>
          <w:rFonts w:ascii="Unistra A" w:hAnsi="Unistra A" w:cs="Arial"/>
          <w:b/>
          <w:sz w:val="22"/>
          <w:szCs w:val="22"/>
        </w:rPr>
      </w:pPr>
      <w:r>
        <w:rPr>
          <w:rFonts w:ascii="Unistra A" w:hAnsi="Unistra A" w:cs="Arial"/>
          <w:b/>
          <w:sz w:val="22"/>
          <w:szCs w:val="22"/>
        </w:rPr>
        <w:t>B.8</w:t>
      </w:r>
      <w:r w:rsidR="00A16A87">
        <w:rPr>
          <w:rFonts w:ascii="Unistra A" w:hAnsi="Unistra A" w:cs="Arial"/>
          <w:b/>
          <w:sz w:val="22"/>
          <w:szCs w:val="22"/>
        </w:rPr>
        <w:t xml:space="preserve">. </w:t>
      </w:r>
    </w:p>
    <w:p w14:paraId="6627B088" w14:textId="77777777" w:rsidR="00A16A87" w:rsidRPr="00052B17" w:rsidRDefault="00A16A87" w:rsidP="00C94B8A">
      <w:pPr>
        <w:jc w:val="both"/>
        <w:rPr>
          <w:rFonts w:ascii="Unistra A" w:hAnsi="Unistra A" w:cs="Arial"/>
          <w:b/>
          <w:sz w:val="22"/>
          <w:szCs w:val="22"/>
        </w:rPr>
      </w:pPr>
      <w:r w:rsidRPr="00AD28CD">
        <w:rPr>
          <w:rFonts w:ascii="Unistra A" w:hAnsi="Unistra A" w:cs="Arial"/>
          <w:b/>
          <w:sz w:val="22"/>
          <w:szCs w:val="22"/>
        </w:rPr>
        <w:t>En dehors des champs obligatoires mentionnés au CCAP, quels sont les autres champs d’informations que vous êtes capable d’insérer dans le bon de livraison ?</w:t>
      </w:r>
    </w:p>
    <w:p w14:paraId="1BAC2D45" w14:textId="77777777" w:rsidR="00A16A87" w:rsidRPr="00095E8D" w:rsidRDefault="00A16A87" w:rsidP="00C94B8A">
      <w:pPr>
        <w:jc w:val="both"/>
        <w:rPr>
          <w:rFonts w:ascii="Unistra A" w:hAnsi="Unistra A" w:cs="Arial"/>
          <w:color w:val="0070C0"/>
        </w:rPr>
      </w:pPr>
      <w:r w:rsidRPr="00095E8D">
        <w:rPr>
          <w:rFonts w:ascii="Unistra A" w:hAnsi="Unistra A" w:cs="Arial"/>
          <w:color w:val="0070C0"/>
        </w:rPr>
        <w:t xml:space="preserve">Réponse du candidat : </w:t>
      </w:r>
    </w:p>
    <w:p w14:paraId="37517E11" w14:textId="77777777" w:rsidR="00A16A87" w:rsidRDefault="00A16A87" w:rsidP="00C94B8A">
      <w:pPr>
        <w:jc w:val="both"/>
        <w:rPr>
          <w:rFonts w:ascii="Unistra A" w:hAnsi="Unistra A" w:cs="Arial"/>
          <w:color w:val="0070C0"/>
        </w:rPr>
      </w:pPr>
      <w:r w:rsidRPr="00095E8D">
        <w:rPr>
          <w:rFonts w:ascii="Unistra A" w:hAnsi="Unistra A" w:cs="Arial"/>
          <w:color w:val="0070C0"/>
        </w:rPr>
        <w:t>…</w:t>
      </w:r>
    </w:p>
    <w:p w14:paraId="4C5E2F63" w14:textId="77777777" w:rsidR="00A16A87" w:rsidRDefault="00A16A87" w:rsidP="00C94B8A">
      <w:pPr>
        <w:jc w:val="both"/>
        <w:rPr>
          <w:rFonts w:ascii="Unistra A" w:hAnsi="Unistra A" w:cs="Arial"/>
          <w:color w:val="0070C0"/>
        </w:rPr>
      </w:pPr>
    </w:p>
    <w:p w14:paraId="544CC14E" w14:textId="77777777" w:rsidR="00A16A87" w:rsidRPr="00017F04" w:rsidRDefault="00A16A87" w:rsidP="00C94B8A">
      <w:pPr>
        <w:jc w:val="both"/>
        <w:rPr>
          <w:rFonts w:ascii="Unistra A" w:hAnsi="Unistra A" w:cs="Arial"/>
          <w:color w:val="0070C0"/>
        </w:rPr>
      </w:pPr>
    </w:p>
    <w:p w14:paraId="1FA0AD19" w14:textId="77777777" w:rsidR="00A16A87" w:rsidRPr="00017F04" w:rsidRDefault="00A16A87" w:rsidP="00C94B8A">
      <w:pPr>
        <w:jc w:val="both"/>
        <w:rPr>
          <w:rFonts w:ascii="Unistra A" w:hAnsi="Unistra A" w:cs="Arial"/>
          <w:b/>
          <w:sz w:val="32"/>
          <w:szCs w:val="32"/>
          <w:u w:val="single"/>
        </w:rPr>
      </w:pPr>
      <w:r w:rsidRPr="00017F04">
        <w:rPr>
          <w:rFonts w:ascii="Unistra A" w:hAnsi="Unistra A" w:cs="Arial"/>
          <w:b/>
          <w:sz w:val="32"/>
          <w:szCs w:val="32"/>
          <w:u w:val="single"/>
        </w:rPr>
        <w:t>C. Facturation</w:t>
      </w:r>
    </w:p>
    <w:p w14:paraId="721D50CD" w14:textId="77777777" w:rsidR="00A16A87" w:rsidRDefault="00A16A87" w:rsidP="00C94B8A">
      <w:pPr>
        <w:jc w:val="both"/>
        <w:rPr>
          <w:rFonts w:ascii="Unistra A" w:hAnsi="Unistra A" w:cs="Arial"/>
          <w:b/>
          <w:sz w:val="22"/>
          <w:szCs w:val="22"/>
        </w:rPr>
      </w:pPr>
    </w:p>
    <w:p w14:paraId="69B1B591" w14:textId="77777777" w:rsidR="00A16A87" w:rsidRDefault="00A16A87" w:rsidP="00C94B8A">
      <w:pPr>
        <w:jc w:val="both"/>
        <w:rPr>
          <w:rFonts w:ascii="Unistra A" w:hAnsi="Unistra A" w:cs="Arial"/>
          <w:b/>
          <w:sz w:val="22"/>
          <w:szCs w:val="22"/>
        </w:rPr>
      </w:pPr>
      <w:r w:rsidRPr="00017F04">
        <w:rPr>
          <w:rFonts w:ascii="Unistra A" w:hAnsi="Unistra A" w:cs="Arial"/>
          <w:b/>
          <w:sz w:val="22"/>
          <w:szCs w:val="22"/>
        </w:rPr>
        <w:t xml:space="preserve">C.1. </w:t>
      </w:r>
    </w:p>
    <w:p w14:paraId="618F677F" w14:textId="77777777" w:rsidR="00A16A87" w:rsidRDefault="00A16A87" w:rsidP="00C94B8A">
      <w:pPr>
        <w:jc w:val="both"/>
        <w:rPr>
          <w:rFonts w:ascii="Unistra A" w:hAnsi="Unistra A" w:cs="Arial"/>
          <w:b/>
          <w:sz w:val="22"/>
          <w:szCs w:val="22"/>
        </w:rPr>
      </w:pPr>
      <w:r w:rsidRPr="00017F04">
        <w:rPr>
          <w:rFonts w:ascii="Unistra A" w:hAnsi="Unistra A" w:cs="Arial"/>
          <w:b/>
          <w:sz w:val="22"/>
          <w:szCs w:val="22"/>
        </w:rPr>
        <w:t>Le mode de facturation peut-il être adapté par les acquéreurs ? (ex : facturation mensuelle, au colis, par compte client, par commande</w:t>
      </w:r>
      <w:r>
        <w:rPr>
          <w:rFonts w:ascii="Unistra A" w:hAnsi="Unistra A" w:cs="Arial"/>
          <w:b/>
          <w:sz w:val="22"/>
          <w:szCs w:val="22"/>
        </w:rPr>
        <w:t xml:space="preserve">, transmission </w:t>
      </w:r>
      <w:r w:rsidRPr="00017F04">
        <w:rPr>
          <w:rFonts w:ascii="Unistra A" w:hAnsi="Unistra A" w:cs="Arial"/>
          <w:b/>
          <w:sz w:val="22"/>
          <w:szCs w:val="22"/>
        </w:rPr>
        <w:t>de la facture à l’acquéreur au moment du dépôt sur Chorus</w:t>
      </w:r>
      <w:r>
        <w:rPr>
          <w:rFonts w:ascii="Unistra A" w:hAnsi="Unistra A" w:cs="Arial"/>
          <w:b/>
          <w:sz w:val="22"/>
          <w:szCs w:val="22"/>
        </w:rPr>
        <w:t xml:space="preserve">…). </w:t>
      </w:r>
    </w:p>
    <w:p w14:paraId="55825B96" w14:textId="77777777" w:rsidR="00A16A87" w:rsidRDefault="00A16A87" w:rsidP="00C94B8A">
      <w:pPr>
        <w:jc w:val="both"/>
        <w:rPr>
          <w:rFonts w:ascii="Unistra A" w:hAnsi="Unistra A" w:cs="Arial"/>
          <w:b/>
          <w:sz w:val="22"/>
          <w:szCs w:val="22"/>
        </w:rPr>
      </w:pPr>
      <w:r w:rsidRPr="00017F04">
        <w:rPr>
          <w:rFonts w:ascii="Unistra A" w:hAnsi="Unistra A" w:cs="Arial"/>
          <w:b/>
          <w:sz w:val="22"/>
          <w:szCs w:val="22"/>
        </w:rPr>
        <w:t xml:space="preserve">Précisez s’il est possible de spécifier l’ordre de tri des éléments facturés, (par exemple par bon de livraison, par auteur, titre, ou tout autre critère saisi dans les notices de commandes par panier comme la référence interne de la ligne de commande). Joindre un modèle de facture. </w:t>
      </w:r>
    </w:p>
    <w:p w14:paraId="05006B47" w14:textId="77777777" w:rsidR="00A16A87" w:rsidRPr="00095E8D" w:rsidRDefault="00A16A87" w:rsidP="00C94B8A">
      <w:pPr>
        <w:jc w:val="both"/>
        <w:rPr>
          <w:rFonts w:ascii="Unistra A" w:hAnsi="Unistra A" w:cs="Arial"/>
          <w:color w:val="0070C0"/>
        </w:rPr>
      </w:pPr>
      <w:r w:rsidRPr="00095E8D">
        <w:rPr>
          <w:rFonts w:ascii="Unistra A" w:hAnsi="Unistra A" w:cs="Arial"/>
          <w:color w:val="0070C0"/>
        </w:rPr>
        <w:t xml:space="preserve">Réponse du candidat : </w:t>
      </w:r>
    </w:p>
    <w:p w14:paraId="7C2037D7" w14:textId="77777777" w:rsidR="00A16A87" w:rsidRDefault="00A16A87" w:rsidP="00C94B8A">
      <w:pPr>
        <w:jc w:val="both"/>
        <w:rPr>
          <w:rFonts w:ascii="Unistra A" w:hAnsi="Unistra A" w:cs="Arial"/>
          <w:color w:val="0070C0"/>
        </w:rPr>
      </w:pPr>
      <w:r w:rsidRPr="00095E8D">
        <w:rPr>
          <w:rFonts w:ascii="Unistra A" w:hAnsi="Unistra A" w:cs="Arial"/>
          <w:color w:val="0070C0"/>
        </w:rPr>
        <w:t>…</w:t>
      </w:r>
    </w:p>
    <w:p w14:paraId="7B0B2405" w14:textId="77777777" w:rsidR="00A16A87" w:rsidRDefault="00A16A87" w:rsidP="00C94B8A">
      <w:pPr>
        <w:jc w:val="both"/>
        <w:rPr>
          <w:rFonts w:ascii="Unistra A" w:hAnsi="Unistra A" w:cs="Arial"/>
          <w:color w:val="0070C0"/>
        </w:rPr>
      </w:pPr>
    </w:p>
    <w:p w14:paraId="7571C9D3" w14:textId="77777777" w:rsidR="00A16A87" w:rsidRPr="00017F04" w:rsidRDefault="00A16A87" w:rsidP="00C94B8A">
      <w:pPr>
        <w:jc w:val="both"/>
        <w:rPr>
          <w:rFonts w:ascii="Unistra A" w:hAnsi="Unistra A" w:cs="Arial"/>
          <w:color w:val="0070C0"/>
        </w:rPr>
      </w:pPr>
    </w:p>
    <w:p w14:paraId="2958A727" w14:textId="77777777" w:rsidR="00A16A87" w:rsidRPr="00017F04" w:rsidRDefault="00A16A87" w:rsidP="00C94B8A">
      <w:pPr>
        <w:jc w:val="both"/>
        <w:rPr>
          <w:rFonts w:ascii="Unistra A" w:hAnsi="Unistra A" w:cs="Arial"/>
          <w:b/>
          <w:sz w:val="32"/>
          <w:szCs w:val="32"/>
          <w:u w:val="single"/>
        </w:rPr>
      </w:pPr>
      <w:r w:rsidRPr="00017F04">
        <w:rPr>
          <w:rFonts w:ascii="Unistra A" w:hAnsi="Unistra A" w:cs="Arial"/>
          <w:b/>
          <w:sz w:val="32"/>
          <w:szCs w:val="32"/>
          <w:u w:val="single"/>
        </w:rPr>
        <w:t xml:space="preserve">D. Conseil et services bibliographiques : </w:t>
      </w:r>
    </w:p>
    <w:p w14:paraId="4911549D" w14:textId="77777777" w:rsidR="00A16A87" w:rsidRDefault="00A16A87" w:rsidP="00C94B8A">
      <w:pPr>
        <w:jc w:val="both"/>
        <w:rPr>
          <w:rFonts w:ascii="Unistra A" w:hAnsi="Unistra A" w:cs="Arial"/>
          <w:b/>
          <w:sz w:val="22"/>
          <w:szCs w:val="22"/>
        </w:rPr>
      </w:pPr>
    </w:p>
    <w:p w14:paraId="38E7F5E2" w14:textId="77777777" w:rsidR="00A16A87" w:rsidRPr="00017F04" w:rsidRDefault="00A16A87" w:rsidP="00C94B8A">
      <w:pPr>
        <w:jc w:val="both"/>
        <w:rPr>
          <w:rFonts w:ascii="Unistra A" w:hAnsi="Unistra A" w:cs="Arial"/>
          <w:b/>
          <w:sz w:val="22"/>
          <w:szCs w:val="22"/>
        </w:rPr>
      </w:pPr>
      <w:r>
        <w:rPr>
          <w:rFonts w:ascii="Unistra A" w:hAnsi="Unistra A" w:cs="Arial"/>
          <w:b/>
          <w:sz w:val="22"/>
          <w:szCs w:val="22"/>
        </w:rPr>
        <w:t>D.1.</w:t>
      </w:r>
    </w:p>
    <w:p w14:paraId="35D0B9B1" w14:textId="77777777" w:rsidR="00A16A87" w:rsidRPr="00052B17" w:rsidRDefault="00A16A87" w:rsidP="00C94B8A">
      <w:pPr>
        <w:jc w:val="both"/>
        <w:rPr>
          <w:rFonts w:ascii="Unistra A" w:hAnsi="Unistra A" w:cs="Arial"/>
          <w:b/>
          <w:sz w:val="22"/>
          <w:szCs w:val="22"/>
        </w:rPr>
      </w:pPr>
      <w:r w:rsidRPr="00017F04">
        <w:rPr>
          <w:rFonts w:ascii="Unistra A" w:hAnsi="Unistra A" w:cs="Arial"/>
          <w:b/>
          <w:sz w:val="22"/>
          <w:szCs w:val="22"/>
        </w:rPr>
        <w:t>Précisez les modalités des services fournis (outils de veille documentaire, information sur les nouveautés, sur les offres promotionnelles des éditeurs, fourniture des catalogues) :</w:t>
      </w:r>
    </w:p>
    <w:p w14:paraId="237085EE" w14:textId="77777777" w:rsidR="00A16A87" w:rsidRPr="00095E8D" w:rsidRDefault="00A16A87" w:rsidP="00C94B8A">
      <w:pPr>
        <w:jc w:val="both"/>
        <w:rPr>
          <w:rFonts w:ascii="Unistra A" w:hAnsi="Unistra A" w:cs="Arial"/>
          <w:color w:val="0070C0"/>
        </w:rPr>
      </w:pPr>
      <w:r w:rsidRPr="00095E8D">
        <w:rPr>
          <w:rFonts w:ascii="Unistra A" w:hAnsi="Unistra A" w:cs="Arial"/>
          <w:color w:val="0070C0"/>
        </w:rPr>
        <w:t xml:space="preserve">Réponse du candidat : </w:t>
      </w:r>
    </w:p>
    <w:p w14:paraId="2ECED201" w14:textId="77777777" w:rsidR="00A16A87" w:rsidRDefault="00A16A87" w:rsidP="00C94B8A">
      <w:pPr>
        <w:jc w:val="both"/>
        <w:rPr>
          <w:rFonts w:ascii="Unistra A" w:hAnsi="Unistra A" w:cs="Arial"/>
          <w:color w:val="0070C0"/>
        </w:rPr>
      </w:pPr>
      <w:r w:rsidRPr="00095E8D">
        <w:rPr>
          <w:rFonts w:ascii="Unistra A" w:hAnsi="Unistra A" w:cs="Arial"/>
          <w:color w:val="0070C0"/>
        </w:rPr>
        <w:t>…</w:t>
      </w:r>
    </w:p>
    <w:p w14:paraId="4F5B4256" w14:textId="77777777" w:rsidR="00A16A87" w:rsidRDefault="00A16A87" w:rsidP="00C94B8A">
      <w:pPr>
        <w:jc w:val="both"/>
        <w:rPr>
          <w:rFonts w:ascii="Unistra A" w:hAnsi="Unistra A" w:cs="Arial"/>
          <w:b/>
          <w:sz w:val="20"/>
          <w:szCs w:val="20"/>
        </w:rPr>
      </w:pPr>
    </w:p>
    <w:p w14:paraId="7B0CAC23" w14:textId="77777777" w:rsidR="00A16A87" w:rsidRDefault="00A16A87" w:rsidP="00C94B8A">
      <w:pPr>
        <w:jc w:val="both"/>
        <w:rPr>
          <w:rFonts w:ascii="Unistra A" w:hAnsi="Unistra A" w:cs="Arial"/>
          <w:b/>
          <w:sz w:val="20"/>
          <w:szCs w:val="20"/>
        </w:rPr>
      </w:pPr>
    </w:p>
    <w:p w14:paraId="3034C52F" w14:textId="77777777" w:rsidR="00A16A87" w:rsidRPr="00017F04" w:rsidRDefault="00A16A87" w:rsidP="00C94B8A">
      <w:pPr>
        <w:jc w:val="both"/>
        <w:rPr>
          <w:rFonts w:ascii="Unistra A" w:hAnsi="Unistra A" w:cs="Arial"/>
          <w:b/>
          <w:sz w:val="32"/>
          <w:szCs w:val="32"/>
          <w:u w:val="single"/>
        </w:rPr>
      </w:pPr>
      <w:r w:rsidRPr="00017F04">
        <w:rPr>
          <w:rFonts w:ascii="Unistra A" w:hAnsi="Unistra A" w:cs="Arial"/>
          <w:b/>
          <w:sz w:val="32"/>
          <w:szCs w:val="32"/>
          <w:u w:val="single"/>
        </w:rPr>
        <w:t>E. Service après-vente</w:t>
      </w:r>
    </w:p>
    <w:p w14:paraId="737D6953" w14:textId="77777777" w:rsidR="00A16A87" w:rsidRPr="00095E8D" w:rsidRDefault="00A16A87" w:rsidP="00C94B8A">
      <w:pPr>
        <w:jc w:val="both"/>
        <w:rPr>
          <w:rFonts w:ascii="Unistra A" w:hAnsi="Unistra A" w:cs="Arial"/>
          <w:sz w:val="28"/>
          <w:szCs w:val="28"/>
          <w:u w:val="single"/>
        </w:rPr>
      </w:pPr>
    </w:p>
    <w:p w14:paraId="2D3E7968" w14:textId="77777777" w:rsidR="00A16A87" w:rsidRPr="00017F04" w:rsidRDefault="00A16A87" w:rsidP="00C94B8A">
      <w:pPr>
        <w:rPr>
          <w:rFonts w:ascii="Unistra A" w:hAnsi="Unistra A" w:cs="Arial"/>
          <w:b/>
        </w:rPr>
      </w:pPr>
      <w:r w:rsidRPr="00017F04">
        <w:rPr>
          <w:rFonts w:ascii="Unistra A" w:hAnsi="Unistra A" w:cs="Arial"/>
          <w:b/>
        </w:rPr>
        <w:t xml:space="preserve">E.1. </w:t>
      </w:r>
    </w:p>
    <w:p w14:paraId="50C4661E" w14:textId="77777777" w:rsidR="00A16A87" w:rsidRPr="00052B17" w:rsidRDefault="00A16A87" w:rsidP="00C94B8A">
      <w:pPr>
        <w:rPr>
          <w:rFonts w:ascii="Unistra A" w:hAnsi="Unistra A" w:cs="Arial"/>
          <w:b/>
        </w:rPr>
      </w:pPr>
      <w:r w:rsidRPr="00017F04">
        <w:rPr>
          <w:rFonts w:ascii="Unistra A" w:hAnsi="Unistra A" w:cs="Arial"/>
          <w:b/>
        </w:rPr>
        <w:t>Décrire les modalités de reprise et de remplacement en cas d’ouvrages défectueux ou non conformes à la commande.</w:t>
      </w:r>
    </w:p>
    <w:p w14:paraId="198E76DA" w14:textId="77777777" w:rsidR="00A16A87" w:rsidRPr="00017F04" w:rsidRDefault="00A16A87" w:rsidP="00C94B8A">
      <w:pPr>
        <w:jc w:val="both"/>
        <w:rPr>
          <w:rFonts w:ascii="Unistra A" w:hAnsi="Unistra A" w:cs="Arial"/>
          <w:color w:val="0070C0"/>
        </w:rPr>
      </w:pPr>
      <w:r w:rsidRPr="00017F04">
        <w:rPr>
          <w:rFonts w:ascii="Unistra A" w:hAnsi="Unistra A" w:cs="Arial"/>
          <w:color w:val="0070C0"/>
        </w:rPr>
        <w:t xml:space="preserve">Réponse du candidat : </w:t>
      </w:r>
    </w:p>
    <w:p w14:paraId="09723688" w14:textId="77777777" w:rsidR="00A16A87" w:rsidRPr="00017F04" w:rsidRDefault="00A16A87" w:rsidP="00C94B8A">
      <w:pPr>
        <w:jc w:val="both"/>
        <w:rPr>
          <w:rFonts w:ascii="Unistra A" w:hAnsi="Unistra A" w:cs="Arial"/>
          <w:color w:val="0070C0"/>
        </w:rPr>
      </w:pPr>
      <w:r w:rsidRPr="00017F04">
        <w:rPr>
          <w:rFonts w:ascii="Unistra A" w:hAnsi="Unistra A" w:cs="Arial"/>
          <w:color w:val="0070C0"/>
        </w:rPr>
        <w:t>…</w:t>
      </w:r>
    </w:p>
    <w:p w14:paraId="7DA2AEC2" w14:textId="77777777" w:rsidR="00A16A87" w:rsidRPr="00017F04" w:rsidRDefault="00A16A87" w:rsidP="00C94B8A">
      <w:pPr>
        <w:jc w:val="both"/>
        <w:rPr>
          <w:rFonts w:ascii="Unistra A" w:hAnsi="Unistra A" w:cs="Arial"/>
          <w:color w:val="0070C0"/>
        </w:rPr>
      </w:pPr>
    </w:p>
    <w:p w14:paraId="651740E2" w14:textId="77777777" w:rsidR="00A16A87" w:rsidRDefault="00A16A87" w:rsidP="00C94B8A">
      <w:pPr>
        <w:jc w:val="both"/>
        <w:rPr>
          <w:rFonts w:ascii="Unistra A" w:hAnsi="Unistra A" w:cs="Arial"/>
          <w:color w:val="0070C0"/>
        </w:rPr>
      </w:pPr>
    </w:p>
    <w:p w14:paraId="48211A68" w14:textId="77777777" w:rsidR="00A16A87" w:rsidRPr="00017F04" w:rsidRDefault="00A16A87" w:rsidP="00C94B8A">
      <w:pPr>
        <w:jc w:val="both"/>
        <w:rPr>
          <w:rFonts w:ascii="Unistra A" w:hAnsi="Unistra A" w:cs="Arial"/>
          <w:color w:val="0070C0"/>
        </w:rPr>
      </w:pPr>
    </w:p>
    <w:p w14:paraId="38FEEEBC" w14:textId="77777777" w:rsidR="00A16A87" w:rsidRPr="00017F04" w:rsidRDefault="00A16A87" w:rsidP="00C94B8A">
      <w:pPr>
        <w:jc w:val="both"/>
        <w:rPr>
          <w:rFonts w:ascii="Unistra A" w:hAnsi="Unistra A" w:cs="Arial"/>
          <w:b/>
        </w:rPr>
      </w:pPr>
      <w:r w:rsidRPr="00017F04">
        <w:rPr>
          <w:rFonts w:ascii="Unistra A" w:hAnsi="Unistra A" w:cs="Arial"/>
          <w:b/>
        </w:rPr>
        <w:t xml:space="preserve">E.2. </w:t>
      </w:r>
    </w:p>
    <w:p w14:paraId="27196BCE" w14:textId="32DF65C0" w:rsidR="00A16A87" w:rsidRPr="00017F04" w:rsidRDefault="00A16A87" w:rsidP="00C94B8A">
      <w:pPr>
        <w:jc w:val="both"/>
        <w:rPr>
          <w:rFonts w:ascii="Unistra A" w:hAnsi="Unistra A" w:cs="Arial"/>
          <w:b/>
        </w:rPr>
      </w:pPr>
      <w:r w:rsidRPr="00017F04">
        <w:rPr>
          <w:rFonts w:ascii="Unistra A" w:hAnsi="Unistra A" w:cs="Arial"/>
          <w:b/>
        </w:rPr>
        <w:lastRenderedPageBreak/>
        <w:t xml:space="preserve">Proposez-vous la reprise des ouvrages commandés par erreur par l’Université ? </w:t>
      </w:r>
    </w:p>
    <w:p w14:paraId="15497895" w14:textId="77777777" w:rsidR="00A16A87" w:rsidRPr="00017F04" w:rsidRDefault="00A16A87" w:rsidP="00C94B8A">
      <w:pPr>
        <w:jc w:val="both"/>
        <w:rPr>
          <w:rFonts w:ascii="Unistra A" w:hAnsi="Unistra A" w:cs="Arial"/>
          <w:color w:val="0070C0"/>
        </w:rPr>
      </w:pPr>
      <w:r w:rsidRPr="00017F04">
        <w:rPr>
          <w:rFonts w:ascii="Unistra A" w:hAnsi="Unistra A" w:cs="Arial"/>
          <w:color w:val="0070C0"/>
        </w:rPr>
        <w:t xml:space="preserve">Réponse du candidat (cocher la case applicable) : </w:t>
      </w:r>
    </w:p>
    <w:p w14:paraId="3EA3AF31" w14:textId="77777777" w:rsidR="00A16A87" w:rsidRPr="00017F04" w:rsidRDefault="00E07F67" w:rsidP="00C94B8A">
      <w:pPr>
        <w:spacing w:before="240" w:after="240"/>
        <w:jc w:val="both"/>
        <w:rPr>
          <w:rFonts w:ascii="Unistra A" w:hAnsi="Unistra A" w:cs="Arial"/>
          <w:color w:val="0070C0"/>
        </w:rPr>
      </w:pPr>
      <w:sdt>
        <w:sdtPr>
          <w:rPr>
            <w:rFonts w:ascii="Unistra A" w:eastAsia="MS Gothic" w:hAnsi="Unistra A" w:cs="Arial"/>
            <w:color w:val="0070C0"/>
          </w:rPr>
          <w:id w:val="-10458537"/>
          <w14:checkbox>
            <w14:checked w14:val="0"/>
            <w14:checkedState w14:val="2612" w14:font="MS Gothic"/>
            <w14:uncheckedState w14:val="2610" w14:font="MS Gothic"/>
          </w14:checkbox>
        </w:sdtPr>
        <w:sdtEndPr/>
        <w:sdtContent>
          <w:r w:rsidR="00A16A87" w:rsidRPr="00017F04">
            <w:rPr>
              <w:rFonts w:ascii="Segoe UI Symbol" w:eastAsia="MS Gothic" w:hAnsi="Segoe UI Symbol" w:cs="Segoe UI Symbol"/>
              <w:color w:val="0070C0"/>
            </w:rPr>
            <w:t>☐</w:t>
          </w:r>
        </w:sdtContent>
      </w:sdt>
      <w:r w:rsidR="00A16A87" w:rsidRPr="00017F04">
        <w:rPr>
          <w:rFonts w:ascii="Unistra A" w:hAnsi="Unistra A" w:cs="Arial"/>
          <w:color w:val="0070C0"/>
        </w:rPr>
        <w:t xml:space="preserve"> OUI</w:t>
      </w:r>
      <w:r w:rsidR="00A16A87" w:rsidRPr="00017F04">
        <w:rPr>
          <w:rFonts w:ascii="Unistra A" w:hAnsi="Unistra A" w:cs="Arial"/>
          <w:color w:val="0070C0"/>
        </w:rPr>
        <w:tab/>
      </w:r>
      <w:r w:rsidR="00A16A87" w:rsidRPr="00017F04">
        <w:rPr>
          <w:rFonts w:ascii="Unistra A" w:hAnsi="Unistra A" w:cs="Arial"/>
          <w:color w:val="0070C0"/>
        </w:rPr>
        <w:tab/>
      </w:r>
      <w:r w:rsidR="00A16A87" w:rsidRPr="00017F04">
        <w:rPr>
          <w:rFonts w:ascii="Unistra A" w:hAnsi="Unistra A" w:cs="Arial"/>
          <w:color w:val="0070C0"/>
        </w:rPr>
        <w:tab/>
      </w:r>
      <w:sdt>
        <w:sdtPr>
          <w:rPr>
            <w:rFonts w:ascii="Unistra A" w:eastAsia="MS Gothic" w:hAnsi="Unistra A" w:cs="Arial"/>
            <w:color w:val="0070C0"/>
          </w:rPr>
          <w:id w:val="-509063629"/>
          <w14:checkbox>
            <w14:checked w14:val="0"/>
            <w14:checkedState w14:val="2612" w14:font="MS Gothic"/>
            <w14:uncheckedState w14:val="2610" w14:font="MS Gothic"/>
          </w14:checkbox>
        </w:sdtPr>
        <w:sdtEndPr/>
        <w:sdtContent>
          <w:r w:rsidR="00A16A87" w:rsidRPr="00017F04">
            <w:rPr>
              <w:rFonts w:ascii="Segoe UI Symbol" w:eastAsia="MS Gothic" w:hAnsi="Segoe UI Symbol" w:cs="Segoe UI Symbol"/>
              <w:color w:val="0070C0"/>
            </w:rPr>
            <w:t>☐</w:t>
          </w:r>
        </w:sdtContent>
      </w:sdt>
      <w:r w:rsidR="00A16A87" w:rsidRPr="00017F04">
        <w:rPr>
          <w:rFonts w:ascii="Unistra A" w:hAnsi="Unistra A" w:cs="Arial"/>
          <w:color w:val="0070C0"/>
        </w:rPr>
        <w:t xml:space="preserve"> NON</w:t>
      </w:r>
    </w:p>
    <w:p w14:paraId="2884B415" w14:textId="77777777" w:rsidR="00A16A87" w:rsidRPr="00017F04" w:rsidRDefault="00A16A87" w:rsidP="00C94B8A">
      <w:pPr>
        <w:rPr>
          <w:rFonts w:ascii="Unistra A" w:hAnsi="Unistra A" w:cs="Arial"/>
          <w:b/>
          <w:i/>
        </w:rPr>
      </w:pPr>
      <w:r w:rsidRPr="00017F04">
        <w:rPr>
          <w:rFonts w:ascii="Unistra A" w:hAnsi="Unistra A" w:cs="Arial"/>
          <w:b/>
          <w:i/>
        </w:rPr>
        <w:t xml:space="preserve">Si oui, décrire le délai de signalement ainsi que les modalités de reprise et de remplacement des ouvrages en cas d’erreur de commande par l’université.  </w:t>
      </w:r>
    </w:p>
    <w:p w14:paraId="05FD55D6" w14:textId="77777777" w:rsidR="00A16A87" w:rsidRPr="00017F04" w:rsidRDefault="00A16A87" w:rsidP="00C94B8A">
      <w:pPr>
        <w:jc w:val="both"/>
        <w:rPr>
          <w:rFonts w:ascii="Unistra A" w:hAnsi="Unistra A" w:cs="Arial"/>
          <w:color w:val="0070C0"/>
        </w:rPr>
      </w:pPr>
      <w:r w:rsidRPr="00017F04">
        <w:rPr>
          <w:rFonts w:ascii="Unistra A" w:hAnsi="Unistra A" w:cs="Arial"/>
          <w:color w:val="0070C0"/>
        </w:rPr>
        <w:t xml:space="preserve">Réponse du candidat : </w:t>
      </w:r>
    </w:p>
    <w:p w14:paraId="62D29BCD" w14:textId="77777777" w:rsidR="00A16A87" w:rsidRPr="00017F04" w:rsidRDefault="00A16A87" w:rsidP="00C94B8A">
      <w:pPr>
        <w:jc w:val="both"/>
        <w:rPr>
          <w:rFonts w:ascii="Unistra A" w:hAnsi="Unistra A" w:cs="Arial"/>
          <w:color w:val="0070C0"/>
        </w:rPr>
      </w:pPr>
      <w:r w:rsidRPr="00017F04">
        <w:rPr>
          <w:rFonts w:ascii="Unistra A" w:hAnsi="Unistra A" w:cs="Arial"/>
          <w:color w:val="0070C0"/>
        </w:rPr>
        <w:t>…</w:t>
      </w:r>
    </w:p>
    <w:p w14:paraId="6A116A9D" w14:textId="77777777" w:rsidR="00A16A87" w:rsidRDefault="00A16A87" w:rsidP="00C94B8A">
      <w:pPr>
        <w:jc w:val="both"/>
        <w:rPr>
          <w:rFonts w:ascii="Arial" w:hAnsi="Arial" w:cs="Arial"/>
          <w:sz w:val="28"/>
          <w:szCs w:val="28"/>
          <w:u w:val="single"/>
        </w:rPr>
      </w:pPr>
    </w:p>
    <w:p w14:paraId="6213EC24" w14:textId="77777777" w:rsidR="00A16A87" w:rsidRDefault="00A16A87" w:rsidP="00C94B8A">
      <w:pPr>
        <w:jc w:val="both"/>
        <w:rPr>
          <w:rFonts w:ascii="Arial" w:hAnsi="Arial" w:cs="Arial"/>
          <w:sz w:val="28"/>
          <w:szCs w:val="28"/>
          <w:u w:val="single"/>
        </w:rPr>
      </w:pPr>
    </w:p>
    <w:p w14:paraId="207A78D5" w14:textId="05259469" w:rsidR="001C1D6A" w:rsidRPr="00A16A87" w:rsidRDefault="00A16A87" w:rsidP="00C94B8A">
      <w:pPr>
        <w:jc w:val="both"/>
        <w:rPr>
          <w:rFonts w:ascii="Unistra A" w:hAnsi="Unistra A" w:cs="Arial"/>
          <w:b/>
          <w:sz w:val="32"/>
          <w:szCs w:val="32"/>
          <w:u w:val="single"/>
        </w:rPr>
      </w:pPr>
      <w:r w:rsidRPr="00A16A87">
        <w:rPr>
          <w:rFonts w:ascii="Unistra A" w:hAnsi="Unistra A" w:cs="Arial"/>
          <w:b/>
          <w:sz w:val="32"/>
          <w:szCs w:val="32"/>
          <w:u w:val="single"/>
        </w:rPr>
        <w:t>F. Délais de livraison</w:t>
      </w:r>
    </w:p>
    <w:p w14:paraId="0DBB3978" w14:textId="77777777" w:rsidR="00A16A87" w:rsidRPr="00A16A87" w:rsidRDefault="00A16A87" w:rsidP="00C94B8A">
      <w:pPr>
        <w:jc w:val="both"/>
        <w:rPr>
          <w:rFonts w:ascii="Unistra A" w:hAnsi="Unistra A" w:cs="Arial"/>
          <w:b/>
          <w:u w:val="single"/>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3118"/>
        <w:gridCol w:w="3119"/>
      </w:tblGrid>
      <w:tr w:rsidR="001C1D6A" w:rsidRPr="00A16A87" w14:paraId="2DF173C2" w14:textId="77777777" w:rsidTr="00A16A87">
        <w:tc>
          <w:tcPr>
            <w:tcW w:w="4248" w:type="dxa"/>
            <w:vMerge w:val="restart"/>
            <w:shd w:val="clear" w:color="auto" w:fill="auto"/>
            <w:vAlign w:val="center"/>
          </w:tcPr>
          <w:p w14:paraId="11CA255B" w14:textId="77777777" w:rsidR="001C1D6A" w:rsidRPr="00A16A87" w:rsidRDefault="00D5381E" w:rsidP="00C94B8A">
            <w:pPr>
              <w:rPr>
                <w:rFonts w:ascii="Unistra A" w:hAnsi="Unistra A"/>
                <w:b/>
              </w:rPr>
            </w:pPr>
            <w:r w:rsidRPr="00A16A87">
              <w:rPr>
                <w:rFonts w:ascii="Unistra A" w:hAnsi="Unistra A"/>
                <w:b/>
              </w:rPr>
              <w:t xml:space="preserve">Zone géographique éditeur </w:t>
            </w:r>
          </w:p>
        </w:tc>
        <w:tc>
          <w:tcPr>
            <w:tcW w:w="6237" w:type="dxa"/>
            <w:gridSpan w:val="2"/>
            <w:shd w:val="clear" w:color="auto" w:fill="auto"/>
            <w:vAlign w:val="center"/>
          </w:tcPr>
          <w:p w14:paraId="1307D134" w14:textId="77777777" w:rsidR="001C1D6A" w:rsidRPr="00A16A87" w:rsidRDefault="00D5381E" w:rsidP="00C94B8A">
            <w:pPr>
              <w:jc w:val="center"/>
              <w:rPr>
                <w:rFonts w:ascii="Unistra A" w:hAnsi="Unistra A"/>
                <w:b/>
              </w:rPr>
            </w:pPr>
            <w:r w:rsidRPr="00A16A87">
              <w:rPr>
                <w:rFonts w:ascii="Unistra A" w:hAnsi="Unistra A"/>
                <w:b/>
              </w:rPr>
              <w:t xml:space="preserve">Délai maximum de livraison </w:t>
            </w:r>
            <w:r w:rsidRPr="00A16A87">
              <w:rPr>
                <w:rFonts w:ascii="Unistra A" w:hAnsi="Unistra A"/>
                <w:b/>
                <w:i/>
              </w:rPr>
              <w:t xml:space="preserve">en jours </w:t>
            </w:r>
            <w:r w:rsidRPr="00A16A87">
              <w:rPr>
                <w:rFonts w:ascii="Unistra A" w:hAnsi="Unistra A"/>
                <w:b/>
                <w:i/>
                <w:color w:val="FF0000"/>
              </w:rPr>
              <w:t>ouvrés</w:t>
            </w:r>
          </w:p>
        </w:tc>
      </w:tr>
      <w:tr w:rsidR="001C1D6A" w:rsidRPr="00A16A87" w14:paraId="15BE01C5" w14:textId="77777777" w:rsidTr="00A16A87">
        <w:trPr>
          <w:trHeight w:val="567"/>
        </w:trPr>
        <w:tc>
          <w:tcPr>
            <w:tcW w:w="4248" w:type="dxa"/>
            <w:vMerge/>
            <w:shd w:val="clear" w:color="auto" w:fill="auto"/>
            <w:vAlign w:val="center"/>
          </w:tcPr>
          <w:p w14:paraId="22F2B856" w14:textId="77777777" w:rsidR="001C1D6A" w:rsidRPr="00A16A87" w:rsidRDefault="001C1D6A" w:rsidP="00C94B8A">
            <w:pPr>
              <w:rPr>
                <w:rFonts w:ascii="Unistra A" w:hAnsi="Unistra A"/>
                <w:b/>
                <w:u w:val="single"/>
              </w:rPr>
            </w:pPr>
          </w:p>
        </w:tc>
        <w:tc>
          <w:tcPr>
            <w:tcW w:w="3118" w:type="dxa"/>
            <w:shd w:val="clear" w:color="auto" w:fill="auto"/>
            <w:vAlign w:val="center"/>
          </w:tcPr>
          <w:p w14:paraId="5496936F" w14:textId="77777777" w:rsidR="001C1D6A" w:rsidRPr="00A16A87" w:rsidRDefault="00D5381E" w:rsidP="00C94B8A">
            <w:pPr>
              <w:jc w:val="center"/>
              <w:rPr>
                <w:rFonts w:ascii="Unistra A" w:hAnsi="Unistra A"/>
                <w:i/>
              </w:rPr>
            </w:pPr>
            <w:r w:rsidRPr="00A16A87">
              <w:rPr>
                <w:rFonts w:ascii="Unistra A" w:hAnsi="Unistra A"/>
                <w:i/>
              </w:rPr>
              <w:t xml:space="preserve">Délai </w:t>
            </w:r>
            <w:r w:rsidRPr="00A16A87">
              <w:rPr>
                <w:rFonts w:ascii="Unistra A" w:hAnsi="Unistra A"/>
                <w:i/>
                <w:u w:val="single"/>
              </w:rPr>
              <w:t>maximum</w:t>
            </w:r>
          </w:p>
        </w:tc>
        <w:tc>
          <w:tcPr>
            <w:tcW w:w="3119" w:type="dxa"/>
            <w:shd w:val="clear" w:color="auto" w:fill="auto"/>
            <w:vAlign w:val="center"/>
          </w:tcPr>
          <w:p w14:paraId="2FA2DB26" w14:textId="77777777" w:rsidR="001C1D6A" w:rsidRPr="00A16A87" w:rsidRDefault="00D5381E" w:rsidP="00C94B8A">
            <w:pPr>
              <w:jc w:val="center"/>
              <w:rPr>
                <w:rFonts w:ascii="Unistra A" w:hAnsi="Unistra A"/>
                <w:b/>
              </w:rPr>
            </w:pPr>
            <w:r w:rsidRPr="00A16A87">
              <w:rPr>
                <w:rFonts w:ascii="Unistra A" w:hAnsi="Unistra A"/>
                <w:b/>
              </w:rPr>
              <w:t>Proposition de délai du candidat(*)</w:t>
            </w:r>
          </w:p>
        </w:tc>
      </w:tr>
      <w:tr w:rsidR="00A16A87" w:rsidRPr="00A16A87" w14:paraId="63C923E5" w14:textId="77777777" w:rsidTr="00A16A87">
        <w:trPr>
          <w:trHeight w:val="46"/>
        </w:trPr>
        <w:tc>
          <w:tcPr>
            <w:tcW w:w="4248" w:type="dxa"/>
            <w:shd w:val="clear" w:color="auto" w:fill="auto"/>
            <w:vAlign w:val="center"/>
          </w:tcPr>
          <w:p w14:paraId="3556A88D" w14:textId="5E587B83" w:rsidR="00A16A87" w:rsidRPr="00A16A87" w:rsidRDefault="00A16A87" w:rsidP="00C94B8A">
            <w:pPr>
              <w:rPr>
                <w:rFonts w:ascii="Unistra A" w:hAnsi="Unistra A"/>
              </w:rPr>
            </w:pPr>
            <w:r w:rsidRPr="00A16A87">
              <w:rPr>
                <w:rFonts w:ascii="Unistra A" w:hAnsi="Unistra A"/>
                <w:b/>
                <w:u w:val="single"/>
              </w:rPr>
              <w:t>Zone 1</w:t>
            </w:r>
            <w:r w:rsidRPr="00A16A87">
              <w:rPr>
                <w:rFonts w:ascii="Unistra A" w:hAnsi="Unistra A"/>
                <w:b/>
              </w:rPr>
              <w:t xml:space="preserve"> : Europe (hors France métropolitaine)</w:t>
            </w:r>
            <w:r w:rsidRPr="00A16A87">
              <w:rPr>
                <w:rFonts w:ascii="Unistra A" w:hAnsi="Unistra A" w:cs="Arial"/>
                <w:i/>
              </w:rPr>
              <w:t xml:space="preserve"> </w:t>
            </w:r>
          </w:p>
        </w:tc>
        <w:tc>
          <w:tcPr>
            <w:tcW w:w="3118" w:type="dxa"/>
            <w:shd w:val="clear" w:color="auto" w:fill="808080" w:themeFill="background1" w:themeFillShade="80"/>
            <w:vAlign w:val="center"/>
          </w:tcPr>
          <w:p w14:paraId="588CF5B9" w14:textId="77777777" w:rsidR="00A16A87" w:rsidRPr="00A16A87" w:rsidRDefault="00A16A87" w:rsidP="00C94B8A">
            <w:pPr>
              <w:rPr>
                <w:rFonts w:ascii="Unistra A" w:hAnsi="Unistra A"/>
                <w:i/>
                <w:color w:val="D9D9D9"/>
                <w:highlight w:val="lightGray"/>
              </w:rPr>
            </w:pPr>
          </w:p>
        </w:tc>
        <w:tc>
          <w:tcPr>
            <w:tcW w:w="3119" w:type="dxa"/>
            <w:shd w:val="clear" w:color="auto" w:fill="808080" w:themeFill="background1" w:themeFillShade="80"/>
            <w:vAlign w:val="center"/>
          </w:tcPr>
          <w:p w14:paraId="32BBA581" w14:textId="77777777" w:rsidR="00A16A87" w:rsidRPr="00A16A87" w:rsidRDefault="00A16A87" w:rsidP="00C94B8A">
            <w:pPr>
              <w:rPr>
                <w:rFonts w:ascii="Unistra A" w:hAnsi="Unistra A"/>
                <w:b/>
                <w:color w:val="D9D9D9"/>
                <w:highlight w:val="lightGray"/>
              </w:rPr>
            </w:pPr>
          </w:p>
        </w:tc>
      </w:tr>
      <w:tr w:rsidR="00A16A87" w:rsidRPr="00A16A87" w14:paraId="26F7B951" w14:textId="77777777" w:rsidTr="00A16A87">
        <w:trPr>
          <w:trHeight w:val="46"/>
        </w:trPr>
        <w:tc>
          <w:tcPr>
            <w:tcW w:w="4248" w:type="dxa"/>
            <w:shd w:val="clear" w:color="auto" w:fill="auto"/>
            <w:vAlign w:val="center"/>
          </w:tcPr>
          <w:p w14:paraId="367306D2" w14:textId="35CA40D4" w:rsidR="00A16A87" w:rsidRPr="00A16A87" w:rsidRDefault="00A16A87" w:rsidP="00C94B8A">
            <w:pPr>
              <w:jc w:val="right"/>
              <w:rPr>
                <w:rFonts w:ascii="Unistra A" w:hAnsi="Unistra A"/>
                <w:i/>
              </w:rPr>
            </w:pPr>
            <w:r w:rsidRPr="00A16A87">
              <w:rPr>
                <w:rFonts w:ascii="Unistra A" w:hAnsi="Unistra A"/>
                <w:i/>
              </w:rPr>
              <w:t>Allemagne, Benelux</w:t>
            </w:r>
          </w:p>
        </w:tc>
        <w:tc>
          <w:tcPr>
            <w:tcW w:w="3118" w:type="dxa"/>
            <w:shd w:val="clear" w:color="auto" w:fill="auto"/>
            <w:vAlign w:val="center"/>
          </w:tcPr>
          <w:p w14:paraId="75D97F13" w14:textId="77777777" w:rsidR="00A16A87" w:rsidRPr="00A16A87" w:rsidRDefault="00A16A87" w:rsidP="00C94B8A">
            <w:pPr>
              <w:jc w:val="center"/>
              <w:rPr>
                <w:rFonts w:ascii="Unistra A" w:hAnsi="Unistra A"/>
                <w:i/>
              </w:rPr>
            </w:pPr>
            <w:r w:rsidRPr="00A16A87">
              <w:rPr>
                <w:rFonts w:ascii="Unistra A" w:hAnsi="Unistra A"/>
                <w:i/>
              </w:rPr>
              <w:t>30 jours ouvrés maximum</w:t>
            </w:r>
          </w:p>
        </w:tc>
        <w:tc>
          <w:tcPr>
            <w:tcW w:w="3119" w:type="dxa"/>
            <w:shd w:val="clear" w:color="auto" w:fill="auto"/>
            <w:vAlign w:val="center"/>
          </w:tcPr>
          <w:p w14:paraId="33ED0579" w14:textId="77777777" w:rsidR="00A16A87" w:rsidRPr="00A16A87" w:rsidRDefault="00A16A87" w:rsidP="00C94B8A">
            <w:pPr>
              <w:rPr>
                <w:rFonts w:ascii="Unistra A" w:hAnsi="Unistra A"/>
                <w:b/>
              </w:rPr>
            </w:pPr>
          </w:p>
        </w:tc>
      </w:tr>
      <w:tr w:rsidR="00A16A87" w:rsidRPr="00A16A87" w14:paraId="61F66A30" w14:textId="77777777" w:rsidTr="00A16A87">
        <w:trPr>
          <w:trHeight w:val="46"/>
        </w:trPr>
        <w:tc>
          <w:tcPr>
            <w:tcW w:w="4248" w:type="dxa"/>
            <w:shd w:val="clear" w:color="auto" w:fill="auto"/>
            <w:vAlign w:val="center"/>
          </w:tcPr>
          <w:p w14:paraId="2947697A" w14:textId="32DC90CF" w:rsidR="00A16A87" w:rsidRPr="00A16A87" w:rsidRDefault="00A16A87" w:rsidP="00C94B8A">
            <w:pPr>
              <w:jc w:val="right"/>
              <w:rPr>
                <w:rFonts w:ascii="Unistra A" w:hAnsi="Unistra A"/>
                <w:i/>
              </w:rPr>
            </w:pPr>
            <w:r w:rsidRPr="00A16A87">
              <w:rPr>
                <w:rFonts w:ascii="Unistra A" w:hAnsi="Unistra A"/>
                <w:i/>
              </w:rPr>
              <w:t xml:space="preserve">Péninsule ibérique, </w:t>
            </w:r>
            <w:r w:rsidRPr="00A16A87">
              <w:rPr>
                <w:rFonts w:ascii="Unistra A" w:hAnsi="Unistra A"/>
                <w:bCs/>
                <w:i/>
              </w:rPr>
              <w:t>Italie, Royaume-Uni</w:t>
            </w:r>
          </w:p>
        </w:tc>
        <w:tc>
          <w:tcPr>
            <w:tcW w:w="3118" w:type="dxa"/>
            <w:shd w:val="clear" w:color="auto" w:fill="auto"/>
            <w:vAlign w:val="center"/>
          </w:tcPr>
          <w:p w14:paraId="33A626DE" w14:textId="77777777" w:rsidR="00A16A87" w:rsidRPr="00A16A87" w:rsidRDefault="00A16A87" w:rsidP="00C94B8A">
            <w:pPr>
              <w:jc w:val="center"/>
              <w:rPr>
                <w:rFonts w:ascii="Unistra A" w:hAnsi="Unistra A"/>
                <w:i/>
              </w:rPr>
            </w:pPr>
            <w:r w:rsidRPr="00A16A87">
              <w:rPr>
                <w:rFonts w:ascii="Unistra A" w:hAnsi="Unistra A"/>
                <w:i/>
              </w:rPr>
              <w:t>40 jours ouvrés maximum</w:t>
            </w:r>
          </w:p>
        </w:tc>
        <w:tc>
          <w:tcPr>
            <w:tcW w:w="3119" w:type="dxa"/>
            <w:shd w:val="clear" w:color="auto" w:fill="auto"/>
            <w:vAlign w:val="center"/>
          </w:tcPr>
          <w:p w14:paraId="082DD94F" w14:textId="77777777" w:rsidR="00A16A87" w:rsidRPr="00A16A87" w:rsidRDefault="00A16A87" w:rsidP="00C94B8A">
            <w:pPr>
              <w:rPr>
                <w:rFonts w:ascii="Unistra A" w:hAnsi="Unistra A"/>
                <w:b/>
              </w:rPr>
            </w:pPr>
          </w:p>
        </w:tc>
      </w:tr>
      <w:tr w:rsidR="00A16A87" w:rsidRPr="00A16A87" w14:paraId="2CA588EA" w14:textId="77777777" w:rsidTr="00A16A87">
        <w:trPr>
          <w:trHeight w:val="46"/>
        </w:trPr>
        <w:tc>
          <w:tcPr>
            <w:tcW w:w="4248" w:type="dxa"/>
            <w:shd w:val="clear" w:color="auto" w:fill="auto"/>
            <w:vAlign w:val="center"/>
          </w:tcPr>
          <w:p w14:paraId="5A8B4E22" w14:textId="429A561A" w:rsidR="00A16A87" w:rsidRPr="00A16A87" w:rsidRDefault="00A16A87" w:rsidP="00C94B8A">
            <w:pPr>
              <w:jc w:val="right"/>
              <w:rPr>
                <w:rFonts w:ascii="Unistra A" w:hAnsi="Unistra A"/>
                <w:i/>
              </w:rPr>
            </w:pPr>
            <w:r w:rsidRPr="00A16A87">
              <w:rPr>
                <w:rFonts w:ascii="Unistra A" w:hAnsi="Unistra A"/>
                <w:i/>
              </w:rPr>
              <w:t>Autres pays d’Europe</w:t>
            </w:r>
          </w:p>
        </w:tc>
        <w:tc>
          <w:tcPr>
            <w:tcW w:w="3118" w:type="dxa"/>
            <w:shd w:val="clear" w:color="auto" w:fill="auto"/>
            <w:vAlign w:val="center"/>
          </w:tcPr>
          <w:p w14:paraId="2D414D4A" w14:textId="77777777" w:rsidR="00A16A87" w:rsidRPr="00A16A87" w:rsidRDefault="00A16A87" w:rsidP="00C94B8A">
            <w:pPr>
              <w:jc w:val="center"/>
              <w:rPr>
                <w:rFonts w:ascii="Unistra A" w:hAnsi="Unistra A"/>
                <w:i/>
              </w:rPr>
            </w:pPr>
            <w:r w:rsidRPr="00A16A87">
              <w:rPr>
                <w:rFonts w:ascii="Unistra A" w:hAnsi="Unistra A"/>
                <w:i/>
              </w:rPr>
              <w:t>40 jours ouvrés maximum</w:t>
            </w:r>
          </w:p>
        </w:tc>
        <w:tc>
          <w:tcPr>
            <w:tcW w:w="3119" w:type="dxa"/>
            <w:shd w:val="clear" w:color="auto" w:fill="auto"/>
            <w:vAlign w:val="center"/>
          </w:tcPr>
          <w:p w14:paraId="3D3EC8AE" w14:textId="77777777" w:rsidR="00A16A87" w:rsidRPr="00A16A87" w:rsidRDefault="00A16A87" w:rsidP="00C94B8A">
            <w:pPr>
              <w:rPr>
                <w:rFonts w:ascii="Unistra A" w:hAnsi="Unistra A"/>
                <w:b/>
              </w:rPr>
            </w:pPr>
          </w:p>
        </w:tc>
      </w:tr>
      <w:tr w:rsidR="00A16A87" w:rsidRPr="00A16A87" w14:paraId="60D2EF88" w14:textId="77777777" w:rsidTr="00A16A87">
        <w:trPr>
          <w:trHeight w:val="46"/>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65823A58" w14:textId="5DA6745C" w:rsidR="00A16A87" w:rsidRPr="00A16A87" w:rsidRDefault="00A16A87" w:rsidP="00C94B8A">
            <w:pPr>
              <w:rPr>
                <w:rFonts w:ascii="Unistra A" w:hAnsi="Unistra A"/>
                <w:b/>
                <w:u w:val="single"/>
              </w:rPr>
            </w:pPr>
            <w:r>
              <w:rPr>
                <w:rFonts w:ascii="Unistra A" w:hAnsi="Unistra A"/>
                <w:b/>
                <w:u w:val="single"/>
              </w:rPr>
              <w:t>Zone 2 : Etats-Unis et Canada</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0052ACB" w14:textId="77777777" w:rsidR="00A16A87" w:rsidRPr="00A16A87" w:rsidRDefault="00A16A87" w:rsidP="00C94B8A">
            <w:pPr>
              <w:jc w:val="center"/>
              <w:rPr>
                <w:rFonts w:ascii="Unistra A" w:hAnsi="Unistra A"/>
                <w:i/>
              </w:rPr>
            </w:pPr>
            <w:r w:rsidRPr="00A16A87">
              <w:rPr>
                <w:rFonts w:ascii="Unistra A" w:hAnsi="Unistra A"/>
                <w:i/>
              </w:rPr>
              <w:t>30 jours ouvrés maximum</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71478C01" w14:textId="77777777" w:rsidR="00A16A87" w:rsidRPr="00A16A87" w:rsidRDefault="00A16A87" w:rsidP="00C94B8A">
            <w:pPr>
              <w:rPr>
                <w:rFonts w:ascii="Unistra A" w:hAnsi="Unistra A"/>
                <w:b/>
              </w:rPr>
            </w:pPr>
          </w:p>
        </w:tc>
      </w:tr>
      <w:tr w:rsidR="00A16A87" w:rsidRPr="00A16A87" w14:paraId="34F85EA1" w14:textId="77777777" w:rsidTr="00A16A87">
        <w:trPr>
          <w:trHeight w:val="46"/>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173C2746" w14:textId="3F7DA64E" w:rsidR="00A16A87" w:rsidRPr="00A16A87" w:rsidRDefault="00A16A87" w:rsidP="00C94B8A">
            <w:pPr>
              <w:rPr>
                <w:rFonts w:ascii="Unistra A" w:hAnsi="Unistra A"/>
                <w:b/>
                <w:u w:val="single"/>
              </w:rPr>
            </w:pPr>
            <w:r>
              <w:rPr>
                <w:rFonts w:ascii="Unistra A" w:hAnsi="Unistra A"/>
                <w:b/>
                <w:u w:val="single"/>
              </w:rPr>
              <w:t>Zone 3 : Reste du monde</w:t>
            </w:r>
            <w:r w:rsidRPr="00A16A87">
              <w:rPr>
                <w:rFonts w:ascii="Unistra A" w:hAnsi="Unistra A"/>
              </w:rPr>
              <w:t xml:space="preserve"> </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9BB6D5C" w14:textId="77777777" w:rsidR="00A16A87" w:rsidRPr="00A16A87" w:rsidRDefault="00A16A87" w:rsidP="00C94B8A">
            <w:pPr>
              <w:jc w:val="center"/>
              <w:rPr>
                <w:rFonts w:ascii="Unistra A" w:hAnsi="Unistra A"/>
                <w:i/>
              </w:rPr>
            </w:pPr>
            <w:r w:rsidRPr="00A16A87">
              <w:rPr>
                <w:rFonts w:ascii="Unistra A" w:hAnsi="Unistra A"/>
                <w:i/>
              </w:rPr>
              <w:t>50 jours ouvrés maximum</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65F66D2" w14:textId="77777777" w:rsidR="00A16A87" w:rsidRPr="00A16A87" w:rsidRDefault="00A16A87" w:rsidP="00C94B8A">
            <w:pPr>
              <w:rPr>
                <w:rFonts w:ascii="Unistra A" w:hAnsi="Unistra A"/>
                <w:b/>
              </w:rPr>
            </w:pPr>
          </w:p>
        </w:tc>
      </w:tr>
    </w:tbl>
    <w:p w14:paraId="3753263F" w14:textId="77777777" w:rsidR="001C1D6A" w:rsidRPr="00A16A87" w:rsidRDefault="001C1D6A" w:rsidP="00C94B8A">
      <w:pPr>
        <w:jc w:val="both"/>
        <w:rPr>
          <w:rFonts w:ascii="Unistra A" w:hAnsi="Unistra A" w:cs="Arial"/>
          <w:b/>
          <w:color w:val="548DD4"/>
        </w:rPr>
      </w:pPr>
    </w:p>
    <w:p w14:paraId="29023A3B" w14:textId="3F08AF52" w:rsidR="00A16A87" w:rsidRPr="00052B17" w:rsidRDefault="00A16A87" w:rsidP="00C94B8A">
      <w:pPr>
        <w:jc w:val="both"/>
        <w:rPr>
          <w:rFonts w:ascii="Unistra A" w:hAnsi="Unistra A" w:cs="Arial"/>
          <w:b/>
        </w:rPr>
      </w:pPr>
      <w:r w:rsidRPr="00017F04">
        <w:rPr>
          <w:rFonts w:ascii="Unistra A" w:hAnsi="Unistra A" w:cs="Arial"/>
          <w:b/>
        </w:rPr>
        <w:t>Le cas échéant, veuillez préciser les délais spécifiques par zone géographique, pays ou type de documents (</w:t>
      </w:r>
      <w:r>
        <w:rPr>
          <w:rFonts w:ascii="Unistra A" w:hAnsi="Unistra A" w:cs="Arial"/>
          <w:b/>
        </w:rPr>
        <w:t>c</w:t>
      </w:r>
      <w:r w:rsidRPr="00017F04">
        <w:rPr>
          <w:rFonts w:ascii="Unistra A" w:hAnsi="Unistra A" w:cs="Arial"/>
          <w:b/>
        </w:rPr>
        <w:t xml:space="preserve">es délais spécifiques ne seront pas pris en compte dans le cadre de l’analyse mais </w:t>
      </w:r>
      <w:r w:rsidR="00424CC0">
        <w:rPr>
          <w:rFonts w:ascii="Unistra A" w:hAnsi="Unistra A" w:cs="Arial"/>
          <w:b/>
        </w:rPr>
        <w:t>ces délais engageront</w:t>
      </w:r>
      <w:r w:rsidR="00BD0D35">
        <w:rPr>
          <w:rFonts w:ascii="Unistra A" w:hAnsi="Unistra A" w:cs="Arial"/>
          <w:b/>
        </w:rPr>
        <w:t xml:space="preserve"> </w:t>
      </w:r>
      <w:r w:rsidR="00424CC0">
        <w:rPr>
          <w:rFonts w:ascii="Unistra A" w:hAnsi="Unistra A" w:cs="Arial"/>
          <w:b/>
        </w:rPr>
        <w:t xml:space="preserve">le candidat). </w:t>
      </w:r>
    </w:p>
    <w:p w14:paraId="5580BDCD" w14:textId="77777777" w:rsidR="00A16A87" w:rsidRPr="00017F04" w:rsidRDefault="00A16A87" w:rsidP="00C94B8A">
      <w:pPr>
        <w:jc w:val="both"/>
        <w:rPr>
          <w:rFonts w:ascii="Unistra A" w:hAnsi="Unistra A" w:cs="Arial"/>
          <w:color w:val="0070C0"/>
        </w:rPr>
      </w:pPr>
      <w:r w:rsidRPr="00017F04">
        <w:rPr>
          <w:rFonts w:ascii="Unistra A" w:hAnsi="Unistra A" w:cs="Arial"/>
          <w:color w:val="0070C0"/>
        </w:rPr>
        <w:t xml:space="preserve">Réponse du candidat : </w:t>
      </w:r>
    </w:p>
    <w:p w14:paraId="46FE4F8B" w14:textId="77777777" w:rsidR="00A16A87" w:rsidRDefault="00A16A87" w:rsidP="00C94B8A">
      <w:pPr>
        <w:jc w:val="both"/>
        <w:rPr>
          <w:rFonts w:ascii="Unistra A" w:hAnsi="Unistra A" w:cs="Arial"/>
          <w:color w:val="0070C0"/>
        </w:rPr>
      </w:pPr>
      <w:r>
        <w:rPr>
          <w:rFonts w:ascii="Unistra A" w:hAnsi="Unistra A" w:cs="Arial"/>
          <w:color w:val="0070C0"/>
        </w:rPr>
        <w:t>…</w:t>
      </w:r>
    </w:p>
    <w:p w14:paraId="435E3186" w14:textId="1AC3C93A" w:rsidR="001C1D6A" w:rsidRDefault="001C1D6A" w:rsidP="00C94B8A">
      <w:pPr>
        <w:jc w:val="both"/>
        <w:rPr>
          <w:rFonts w:ascii="Arial" w:hAnsi="Arial" w:cs="Arial"/>
          <w:b/>
          <w:sz w:val="22"/>
          <w:szCs w:val="22"/>
        </w:rPr>
      </w:pPr>
    </w:p>
    <w:p w14:paraId="640B7169" w14:textId="302210BC" w:rsidR="009C1DE0" w:rsidRDefault="009C1DE0" w:rsidP="00C94B8A">
      <w:pPr>
        <w:jc w:val="both"/>
        <w:rPr>
          <w:rFonts w:ascii="Arial" w:hAnsi="Arial" w:cs="Arial"/>
          <w:b/>
          <w:sz w:val="22"/>
          <w:szCs w:val="22"/>
        </w:rPr>
      </w:pPr>
    </w:p>
    <w:p w14:paraId="664A6530" w14:textId="77777777" w:rsidR="009C1DE0" w:rsidRPr="00017F04" w:rsidRDefault="009C1DE0" w:rsidP="00C94B8A">
      <w:pPr>
        <w:jc w:val="both"/>
        <w:rPr>
          <w:rFonts w:ascii="Unistra A" w:hAnsi="Unistra A" w:cs="Arial"/>
          <w:b/>
          <w:sz w:val="32"/>
          <w:szCs w:val="32"/>
          <w:u w:val="single"/>
        </w:rPr>
      </w:pPr>
      <w:r w:rsidRPr="00017F04">
        <w:rPr>
          <w:rFonts w:ascii="Unistra A" w:hAnsi="Unistra A" w:cs="Arial"/>
          <w:b/>
          <w:sz w:val="32"/>
          <w:szCs w:val="32"/>
          <w:u w:val="single"/>
        </w:rPr>
        <w:t xml:space="preserve">G. Site web marchand du candidat </w:t>
      </w:r>
    </w:p>
    <w:p w14:paraId="4F18CB43" w14:textId="77777777" w:rsidR="009C1DE0" w:rsidRPr="00017F04" w:rsidRDefault="009C1DE0" w:rsidP="00C94B8A">
      <w:pPr>
        <w:jc w:val="both"/>
        <w:rPr>
          <w:rFonts w:ascii="Unistra A" w:hAnsi="Unistra A" w:cs="Arial"/>
          <w:sz w:val="28"/>
          <w:szCs w:val="28"/>
          <w:u w:val="single"/>
        </w:rPr>
      </w:pPr>
    </w:p>
    <w:p w14:paraId="053AA79B" w14:textId="77777777" w:rsidR="009C1DE0" w:rsidRPr="00017F04" w:rsidRDefault="009C1DE0" w:rsidP="00C94B8A">
      <w:pPr>
        <w:jc w:val="both"/>
        <w:rPr>
          <w:rFonts w:ascii="Unistra A" w:hAnsi="Unistra A" w:cs="Arial"/>
          <w:i/>
          <w:color w:val="FF0000"/>
          <w:sz w:val="22"/>
          <w:szCs w:val="22"/>
        </w:rPr>
      </w:pPr>
      <w:r w:rsidRPr="00017F04">
        <w:rPr>
          <w:rFonts w:ascii="Unistra A" w:hAnsi="Unistra A" w:cs="Arial"/>
          <w:i/>
          <w:color w:val="FF0000"/>
          <w:sz w:val="22"/>
          <w:szCs w:val="22"/>
        </w:rPr>
        <w:t xml:space="preserve">Rappel : Dans le cadre de l’exécution du marché, un site web marchand donnant accès à votre base de données, permettant la saisie en ligne d’une commande et le suivi des commandes est </w:t>
      </w:r>
      <w:r w:rsidRPr="00017F04">
        <w:rPr>
          <w:rFonts w:ascii="Unistra A" w:hAnsi="Unistra A" w:cs="Arial"/>
          <w:b/>
          <w:i/>
          <w:color w:val="FF0000"/>
          <w:sz w:val="22"/>
          <w:szCs w:val="22"/>
          <w:u w:val="single"/>
        </w:rPr>
        <w:t>obligatoire</w:t>
      </w:r>
      <w:r w:rsidRPr="00017F04">
        <w:rPr>
          <w:rFonts w:ascii="Unistra A" w:hAnsi="Unistra A" w:cs="Arial"/>
          <w:i/>
          <w:color w:val="FF0000"/>
          <w:sz w:val="22"/>
          <w:szCs w:val="22"/>
        </w:rPr>
        <w:t>.</w:t>
      </w:r>
    </w:p>
    <w:p w14:paraId="363C85C1" w14:textId="77777777" w:rsidR="009C1DE0" w:rsidRDefault="009C1DE0" w:rsidP="00C94B8A">
      <w:pPr>
        <w:jc w:val="both"/>
        <w:rPr>
          <w:rFonts w:ascii="Unistra A" w:hAnsi="Unistra A" w:cs="Arial"/>
          <w:sz w:val="22"/>
          <w:szCs w:val="22"/>
        </w:rPr>
      </w:pPr>
    </w:p>
    <w:p w14:paraId="4AE4098A" w14:textId="77777777" w:rsidR="009C1DE0" w:rsidRPr="00052B17" w:rsidRDefault="009C1DE0" w:rsidP="00C94B8A">
      <w:pPr>
        <w:jc w:val="both"/>
        <w:rPr>
          <w:rFonts w:ascii="Unistra A" w:hAnsi="Unistra A" w:cs="Arial"/>
          <w:b/>
          <w:bCs/>
        </w:rPr>
      </w:pPr>
      <w:r w:rsidRPr="00052B17">
        <w:rPr>
          <w:rFonts w:ascii="Unistra A" w:hAnsi="Unistra A" w:cs="Arial"/>
          <w:b/>
        </w:rPr>
        <w:t xml:space="preserve">G.1. </w:t>
      </w:r>
      <w:r w:rsidRPr="00052B17">
        <w:rPr>
          <w:rFonts w:ascii="Unistra A" w:hAnsi="Unistra A" w:cs="Arial"/>
          <w:b/>
          <w:bCs/>
        </w:rPr>
        <w:t>Niveaux d’accès</w:t>
      </w:r>
    </w:p>
    <w:p w14:paraId="294ED777" w14:textId="77777777" w:rsidR="009C1DE0" w:rsidRDefault="009C1DE0" w:rsidP="00C94B8A">
      <w:pPr>
        <w:jc w:val="both"/>
        <w:rPr>
          <w:rFonts w:ascii="Unistra A" w:hAnsi="Unistra A" w:cs="Arial"/>
          <w:b/>
        </w:rPr>
      </w:pPr>
    </w:p>
    <w:p w14:paraId="50ACAC06" w14:textId="77777777" w:rsidR="009C1DE0" w:rsidRPr="00017F04" w:rsidRDefault="009C1DE0" w:rsidP="00C94B8A">
      <w:pPr>
        <w:jc w:val="both"/>
        <w:rPr>
          <w:rFonts w:ascii="Unistra A" w:hAnsi="Unistra A" w:cs="Arial"/>
          <w:b/>
        </w:rPr>
      </w:pPr>
      <w:r w:rsidRPr="00017F04">
        <w:rPr>
          <w:rFonts w:ascii="Unistra A" w:hAnsi="Unistra A" w:cs="Arial"/>
          <w:b/>
        </w:rPr>
        <w:t>L’outil devra permettre au minimum une organisation sur trois niveaux de profils (« utilisateur », « approbateur » et</w:t>
      </w:r>
      <w:r w:rsidRPr="00017F04">
        <w:rPr>
          <w:rFonts w:ascii="Unistra A" w:hAnsi="Unistra A" w:cs="Arial"/>
          <w:sz w:val="22"/>
          <w:szCs w:val="22"/>
        </w:rPr>
        <w:t xml:space="preserve"> </w:t>
      </w:r>
      <w:r w:rsidRPr="00017F04">
        <w:rPr>
          <w:rFonts w:ascii="Unistra A" w:hAnsi="Unistra A" w:cs="Arial"/>
          <w:b/>
        </w:rPr>
        <w:t>« administrateur »). Décrire les droits ouverts pour chacun des profils et les possibilités de par</w:t>
      </w:r>
      <w:r>
        <w:rPr>
          <w:rFonts w:ascii="Unistra A" w:hAnsi="Unistra A" w:cs="Arial"/>
          <w:b/>
        </w:rPr>
        <w:t xml:space="preserve">amétrage et de personnalisation. </w:t>
      </w:r>
    </w:p>
    <w:p w14:paraId="0B503A13" w14:textId="77777777" w:rsidR="009C1DE0" w:rsidRPr="00017F04" w:rsidRDefault="009C1DE0" w:rsidP="00C94B8A">
      <w:pPr>
        <w:jc w:val="both"/>
        <w:rPr>
          <w:rFonts w:ascii="Unistra A" w:hAnsi="Unistra A" w:cs="Arial"/>
          <w:color w:val="0070C0"/>
        </w:rPr>
      </w:pPr>
      <w:r w:rsidRPr="00017F04">
        <w:rPr>
          <w:rFonts w:ascii="Unistra A" w:hAnsi="Unistra A" w:cs="Arial"/>
          <w:color w:val="0070C0"/>
        </w:rPr>
        <w:t xml:space="preserve">Réponse du candidat : </w:t>
      </w:r>
    </w:p>
    <w:p w14:paraId="1FD0A0DA" w14:textId="77777777" w:rsidR="009C1DE0" w:rsidRPr="00017F04" w:rsidRDefault="009C1DE0" w:rsidP="00C94B8A">
      <w:pPr>
        <w:jc w:val="both"/>
        <w:rPr>
          <w:rFonts w:ascii="Unistra A" w:hAnsi="Unistra A" w:cs="Arial"/>
          <w:color w:val="0070C0"/>
        </w:rPr>
      </w:pPr>
      <w:r w:rsidRPr="00017F04">
        <w:rPr>
          <w:rFonts w:ascii="Unistra A" w:hAnsi="Unistra A" w:cs="Arial"/>
          <w:color w:val="0070C0"/>
        </w:rPr>
        <w:t>…</w:t>
      </w:r>
    </w:p>
    <w:p w14:paraId="21B79CA5" w14:textId="77777777" w:rsidR="009C1DE0" w:rsidRDefault="009C1DE0" w:rsidP="00C94B8A">
      <w:pPr>
        <w:jc w:val="both"/>
        <w:rPr>
          <w:rFonts w:ascii="Unistra A" w:hAnsi="Unistra A" w:cs="Arial"/>
          <w:b/>
          <w:bCs/>
        </w:rPr>
      </w:pPr>
    </w:p>
    <w:p w14:paraId="1C012A6E" w14:textId="77777777" w:rsidR="009C1DE0" w:rsidRDefault="009C1DE0" w:rsidP="00C94B8A">
      <w:pPr>
        <w:jc w:val="both"/>
        <w:rPr>
          <w:rFonts w:ascii="Unistra A" w:hAnsi="Unistra A" w:cs="Arial"/>
          <w:b/>
          <w:bCs/>
        </w:rPr>
      </w:pPr>
    </w:p>
    <w:p w14:paraId="73C5722F" w14:textId="1DC6F47C" w:rsidR="009C1DE0" w:rsidRDefault="009C1DE0" w:rsidP="00C94B8A">
      <w:pPr>
        <w:jc w:val="both"/>
        <w:rPr>
          <w:rFonts w:ascii="Unistra A" w:hAnsi="Unistra A" w:cs="Arial"/>
          <w:b/>
          <w:bCs/>
        </w:rPr>
      </w:pPr>
      <w:r w:rsidRPr="00017F04">
        <w:rPr>
          <w:rFonts w:ascii="Unistra A" w:hAnsi="Unistra A" w:cs="Arial"/>
          <w:b/>
          <w:bCs/>
        </w:rPr>
        <w:t xml:space="preserve">L’outil permet-il l’organisation de l’achat avec la gestion de plusieurs comptes clients pour tous les services et composantes des membres du groupement ? A titre indicatif, il </w:t>
      </w:r>
      <w:r>
        <w:rPr>
          <w:rFonts w:ascii="Unistra A" w:hAnsi="Unistra A" w:cs="Arial"/>
          <w:b/>
          <w:bCs/>
        </w:rPr>
        <w:t xml:space="preserve">peut y avoir jusqu’à </w:t>
      </w:r>
      <w:r w:rsidRPr="00017F04">
        <w:rPr>
          <w:rFonts w:ascii="Unistra A" w:hAnsi="Unistra A" w:cs="Arial"/>
          <w:b/>
          <w:bCs/>
        </w:rPr>
        <w:t xml:space="preserve">environ 150 comptes </w:t>
      </w:r>
      <w:r>
        <w:rPr>
          <w:rFonts w:ascii="Unistra A" w:hAnsi="Unistra A" w:cs="Arial"/>
          <w:b/>
          <w:bCs/>
        </w:rPr>
        <w:t>par établissement</w:t>
      </w:r>
      <w:r w:rsidR="00BD0D35">
        <w:rPr>
          <w:rFonts w:ascii="Unistra A" w:hAnsi="Unistra A" w:cs="Arial"/>
          <w:b/>
          <w:bCs/>
        </w:rPr>
        <w:t> ?</w:t>
      </w:r>
    </w:p>
    <w:p w14:paraId="78BA6610" w14:textId="77777777" w:rsidR="009C1DE0" w:rsidRPr="00017F04" w:rsidRDefault="009C1DE0" w:rsidP="00C94B8A">
      <w:pPr>
        <w:jc w:val="both"/>
        <w:rPr>
          <w:rFonts w:ascii="Unistra A" w:hAnsi="Unistra A" w:cs="Arial"/>
          <w:color w:val="0070C0"/>
        </w:rPr>
      </w:pPr>
      <w:r w:rsidRPr="00017F04">
        <w:rPr>
          <w:rFonts w:ascii="Unistra A" w:hAnsi="Unistra A" w:cs="Arial"/>
          <w:color w:val="0070C0"/>
        </w:rPr>
        <w:t xml:space="preserve">Réponse du candidat (cocher la case applicable) : </w:t>
      </w:r>
    </w:p>
    <w:p w14:paraId="21EA70B8" w14:textId="77777777" w:rsidR="009C1DE0" w:rsidRPr="00017F04" w:rsidRDefault="00E07F67" w:rsidP="00C94B8A">
      <w:pPr>
        <w:spacing w:before="240" w:after="240"/>
        <w:jc w:val="both"/>
        <w:rPr>
          <w:rFonts w:ascii="Unistra A" w:hAnsi="Unistra A" w:cs="Arial"/>
          <w:color w:val="0070C0"/>
        </w:rPr>
      </w:pPr>
      <w:sdt>
        <w:sdtPr>
          <w:rPr>
            <w:rFonts w:ascii="Unistra A" w:eastAsia="MS Gothic" w:hAnsi="Unistra A" w:cs="Arial"/>
            <w:color w:val="0070C0"/>
          </w:rPr>
          <w:id w:val="-1174033309"/>
          <w14:checkbox>
            <w14:checked w14:val="0"/>
            <w14:checkedState w14:val="2612" w14:font="MS Gothic"/>
            <w14:uncheckedState w14:val="2610" w14:font="MS Gothic"/>
          </w14:checkbox>
        </w:sdtPr>
        <w:sdtEndPr/>
        <w:sdtContent>
          <w:r w:rsidR="009C1DE0" w:rsidRPr="00017F04">
            <w:rPr>
              <w:rFonts w:ascii="Segoe UI Symbol" w:eastAsia="MS Gothic" w:hAnsi="Segoe UI Symbol" w:cs="Segoe UI Symbol"/>
              <w:color w:val="0070C0"/>
            </w:rPr>
            <w:t>☐</w:t>
          </w:r>
        </w:sdtContent>
      </w:sdt>
      <w:r w:rsidR="009C1DE0" w:rsidRPr="00017F04">
        <w:rPr>
          <w:rFonts w:ascii="Unistra A" w:hAnsi="Unistra A" w:cs="Arial"/>
          <w:color w:val="0070C0"/>
        </w:rPr>
        <w:t xml:space="preserve"> OUI</w:t>
      </w:r>
      <w:r w:rsidR="009C1DE0" w:rsidRPr="00017F04">
        <w:rPr>
          <w:rFonts w:ascii="Unistra A" w:hAnsi="Unistra A" w:cs="Arial"/>
          <w:color w:val="0070C0"/>
        </w:rPr>
        <w:tab/>
      </w:r>
      <w:r w:rsidR="009C1DE0" w:rsidRPr="00017F04">
        <w:rPr>
          <w:rFonts w:ascii="Unistra A" w:hAnsi="Unistra A" w:cs="Arial"/>
          <w:color w:val="0070C0"/>
        </w:rPr>
        <w:tab/>
      </w:r>
      <w:r w:rsidR="009C1DE0" w:rsidRPr="00017F04">
        <w:rPr>
          <w:rFonts w:ascii="Unistra A" w:hAnsi="Unistra A" w:cs="Arial"/>
          <w:color w:val="0070C0"/>
        </w:rPr>
        <w:tab/>
      </w:r>
      <w:sdt>
        <w:sdtPr>
          <w:rPr>
            <w:rFonts w:ascii="Unistra A" w:eastAsia="MS Gothic" w:hAnsi="Unistra A" w:cs="Arial"/>
            <w:color w:val="0070C0"/>
          </w:rPr>
          <w:id w:val="-1535879998"/>
          <w14:checkbox>
            <w14:checked w14:val="0"/>
            <w14:checkedState w14:val="2612" w14:font="MS Gothic"/>
            <w14:uncheckedState w14:val="2610" w14:font="MS Gothic"/>
          </w14:checkbox>
        </w:sdtPr>
        <w:sdtEndPr/>
        <w:sdtContent>
          <w:r w:rsidR="009C1DE0" w:rsidRPr="00017F04">
            <w:rPr>
              <w:rFonts w:ascii="Segoe UI Symbol" w:eastAsia="MS Gothic" w:hAnsi="Segoe UI Symbol" w:cs="Segoe UI Symbol"/>
              <w:color w:val="0070C0"/>
            </w:rPr>
            <w:t>☐</w:t>
          </w:r>
        </w:sdtContent>
      </w:sdt>
      <w:r w:rsidR="009C1DE0" w:rsidRPr="00017F04">
        <w:rPr>
          <w:rFonts w:ascii="Unistra A" w:hAnsi="Unistra A" w:cs="Arial"/>
          <w:color w:val="0070C0"/>
        </w:rPr>
        <w:t xml:space="preserve"> NON</w:t>
      </w:r>
    </w:p>
    <w:p w14:paraId="39F314E4" w14:textId="77777777" w:rsidR="009C1DE0" w:rsidRPr="00095E8D" w:rsidRDefault="009C1DE0" w:rsidP="00C94B8A">
      <w:pPr>
        <w:spacing w:before="120"/>
        <w:jc w:val="both"/>
        <w:rPr>
          <w:rFonts w:ascii="Unistra A" w:hAnsi="Unistra A" w:cs="Arial"/>
          <w:bCs/>
          <w:sz w:val="22"/>
          <w:szCs w:val="22"/>
        </w:rPr>
      </w:pPr>
      <w:r w:rsidRPr="00095E8D">
        <w:rPr>
          <w:rFonts w:ascii="Unistra A" w:hAnsi="Unistra A" w:cs="Arial"/>
          <w:bCs/>
          <w:sz w:val="22"/>
          <w:szCs w:val="22"/>
        </w:rPr>
        <w:lastRenderedPageBreak/>
        <w:tab/>
      </w:r>
      <w:r w:rsidRPr="00095E8D">
        <w:rPr>
          <w:rFonts w:ascii="Unistra A" w:hAnsi="Unistra A" w:cs="Arial"/>
          <w:bCs/>
          <w:sz w:val="22"/>
          <w:szCs w:val="22"/>
        </w:rPr>
        <w:tab/>
      </w:r>
      <w:r w:rsidRPr="00095E8D">
        <w:rPr>
          <w:rFonts w:ascii="Unistra A" w:hAnsi="Unistra A" w:cs="Arial"/>
          <w:bCs/>
          <w:sz w:val="22"/>
          <w:szCs w:val="22"/>
        </w:rPr>
        <w:tab/>
      </w:r>
      <w:r w:rsidRPr="00095E8D">
        <w:rPr>
          <w:rFonts w:ascii="Unistra A" w:hAnsi="Unistra A" w:cs="Arial"/>
          <w:bCs/>
          <w:sz w:val="22"/>
          <w:szCs w:val="22"/>
        </w:rPr>
        <w:tab/>
      </w:r>
      <w:r w:rsidRPr="00095E8D">
        <w:rPr>
          <w:rFonts w:ascii="Unistra A" w:hAnsi="Unistra A" w:cs="Arial"/>
          <w:bCs/>
          <w:sz w:val="22"/>
          <w:szCs w:val="22"/>
        </w:rPr>
        <w:tab/>
      </w:r>
      <w:r w:rsidRPr="00095E8D">
        <w:rPr>
          <w:rFonts w:ascii="Unistra A" w:hAnsi="Unistra A" w:cs="Arial"/>
          <w:bCs/>
          <w:sz w:val="22"/>
          <w:szCs w:val="22"/>
        </w:rPr>
        <w:tab/>
      </w:r>
      <w:r w:rsidRPr="00095E8D">
        <w:rPr>
          <w:rFonts w:ascii="Unistra A" w:hAnsi="Unistra A" w:cs="Arial"/>
          <w:bCs/>
          <w:sz w:val="22"/>
          <w:szCs w:val="22"/>
        </w:rPr>
        <w:tab/>
      </w:r>
      <w:r w:rsidRPr="00095E8D">
        <w:rPr>
          <w:rFonts w:ascii="Unistra A" w:hAnsi="Unistra A" w:cs="Arial"/>
          <w:bCs/>
          <w:sz w:val="22"/>
          <w:szCs w:val="22"/>
        </w:rPr>
        <w:tab/>
      </w:r>
      <w:r w:rsidRPr="00095E8D">
        <w:rPr>
          <w:rFonts w:ascii="Unistra A" w:hAnsi="Unistra A" w:cs="Arial"/>
          <w:bCs/>
          <w:sz w:val="22"/>
          <w:szCs w:val="22"/>
        </w:rPr>
        <w:tab/>
      </w:r>
      <w:r w:rsidRPr="00095E8D">
        <w:rPr>
          <w:rFonts w:ascii="Unistra A" w:hAnsi="Unistra A" w:cs="Arial"/>
          <w:bCs/>
          <w:sz w:val="22"/>
          <w:szCs w:val="22"/>
        </w:rPr>
        <w:tab/>
      </w:r>
      <w:r w:rsidRPr="00095E8D">
        <w:rPr>
          <w:rFonts w:ascii="Unistra A" w:hAnsi="Unistra A" w:cs="Arial"/>
          <w:bCs/>
          <w:sz w:val="22"/>
          <w:szCs w:val="22"/>
        </w:rPr>
        <w:tab/>
      </w:r>
      <w:r w:rsidRPr="00095E8D">
        <w:rPr>
          <w:rFonts w:ascii="Unistra A" w:hAnsi="Unistra A" w:cs="Arial"/>
          <w:bCs/>
          <w:sz w:val="22"/>
          <w:szCs w:val="22"/>
        </w:rPr>
        <w:tab/>
      </w:r>
    </w:p>
    <w:p w14:paraId="3D7544B2" w14:textId="77777777" w:rsidR="009C1DE0" w:rsidRPr="00017F04" w:rsidRDefault="009C1DE0" w:rsidP="00C94B8A">
      <w:pPr>
        <w:jc w:val="both"/>
        <w:rPr>
          <w:rFonts w:ascii="Unistra A" w:hAnsi="Unistra A" w:cs="Arial"/>
          <w:b/>
          <w:bCs/>
        </w:rPr>
      </w:pPr>
      <w:r w:rsidRPr="00017F04">
        <w:rPr>
          <w:rFonts w:ascii="Unistra A" w:hAnsi="Unistra A" w:cs="Arial"/>
          <w:b/>
          <w:bCs/>
        </w:rPr>
        <w:t>L’outil permet-il la gestion par chaque composante ou service de ses adresses de facturation et de livraison ?</w:t>
      </w:r>
    </w:p>
    <w:p w14:paraId="56D940A5" w14:textId="77777777" w:rsidR="009C1DE0" w:rsidRPr="00017F04" w:rsidRDefault="009C1DE0" w:rsidP="00C94B8A">
      <w:pPr>
        <w:jc w:val="both"/>
        <w:rPr>
          <w:rFonts w:ascii="Unistra A" w:hAnsi="Unistra A" w:cs="Arial"/>
          <w:color w:val="0070C0"/>
        </w:rPr>
      </w:pPr>
      <w:r w:rsidRPr="00017F04">
        <w:rPr>
          <w:rFonts w:ascii="Unistra A" w:hAnsi="Unistra A" w:cs="Arial"/>
          <w:color w:val="0070C0"/>
        </w:rPr>
        <w:t xml:space="preserve">Réponse du candidat (cocher la case applicable) : </w:t>
      </w:r>
    </w:p>
    <w:p w14:paraId="6791EDEE" w14:textId="77777777" w:rsidR="009C1DE0" w:rsidRPr="00017F04" w:rsidRDefault="00E07F67" w:rsidP="00C94B8A">
      <w:pPr>
        <w:spacing w:before="240" w:after="240"/>
        <w:jc w:val="both"/>
        <w:rPr>
          <w:rFonts w:ascii="Unistra A" w:hAnsi="Unistra A" w:cs="Arial"/>
          <w:color w:val="0070C0"/>
        </w:rPr>
      </w:pPr>
      <w:sdt>
        <w:sdtPr>
          <w:rPr>
            <w:rFonts w:ascii="Unistra A" w:eastAsia="MS Gothic" w:hAnsi="Unistra A" w:cs="Arial"/>
            <w:color w:val="0070C0"/>
          </w:rPr>
          <w:id w:val="-1298369073"/>
          <w14:checkbox>
            <w14:checked w14:val="0"/>
            <w14:checkedState w14:val="2612" w14:font="MS Gothic"/>
            <w14:uncheckedState w14:val="2610" w14:font="MS Gothic"/>
          </w14:checkbox>
        </w:sdtPr>
        <w:sdtEndPr/>
        <w:sdtContent>
          <w:r w:rsidR="009C1DE0" w:rsidRPr="00017F04">
            <w:rPr>
              <w:rFonts w:ascii="Segoe UI Symbol" w:eastAsia="MS Gothic" w:hAnsi="Segoe UI Symbol" w:cs="Segoe UI Symbol"/>
              <w:color w:val="0070C0"/>
            </w:rPr>
            <w:t>☐</w:t>
          </w:r>
        </w:sdtContent>
      </w:sdt>
      <w:r w:rsidR="009C1DE0" w:rsidRPr="00017F04">
        <w:rPr>
          <w:rFonts w:ascii="Unistra A" w:hAnsi="Unistra A" w:cs="Arial"/>
          <w:color w:val="0070C0"/>
        </w:rPr>
        <w:t xml:space="preserve"> OUI</w:t>
      </w:r>
      <w:r w:rsidR="009C1DE0" w:rsidRPr="00017F04">
        <w:rPr>
          <w:rFonts w:ascii="Unistra A" w:hAnsi="Unistra A" w:cs="Arial"/>
          <w:color w:val="0070C0"/>
        </w:rPr>
        <w:tab/>
      </w:r>
      <w:r w:rsidR="009C1DE0" w:rsidRPr="00017F04">
        <w:rPr>
          <w:rFonts w:ascii="Unistra A" w:hAnsi="Unistra A" w:cs="Arial"/>
          <w:color w:val="0070C0"/>
        </w:rPr>
        <w:tab/>
      </w:r>
      <w:r w:rsidR="009C1DE0" w:rsidRPr="00017F04">
        <w:rPr>
          <w:rFonts w:ascii="Unistra A" w:hAnsi="Unistra A" w:cs="Arial"/>
          <w:color w:val="0070C0"/>
        </w:rPr>
        <w:tab/>
      </w:r>
      <w:sdt>
        <w:sdtPr>
          <w:rPr>
            <w:rFonts w:ascii="Unistra A" w:eastAsia="MS Gothic" w:hAnsi="Unistra A" w:cs="Arial"/>
            <w:color w:val="0070C0"/>
          </w:rPr>
          <w:id w:val="-408619674"/>
          <w14:checkbox>
            <w14:checked w14:val="0"/>
            <w14:checkedState w14:val="2612" w14:font="MS Gothic"/>
            <w14:uncheckedState w14:val="2610" w14:font="MS Gothic"/>
          </w14:checkbox>
        </w:sdtPr>
        <w:sdtEndPr/>
        <w:sdtContent>
          <w:r w:rsidR="009C1DE0" w:rsidRPr="00017F04">
            <w:rPr>
              <w:rFonts w:ascii="Segoe UI Symbol" w:eastAsia="MS Gothic" w:hAnsi="Segoe UI Symbol" w:cs="Segoe UI Symbol"/>
              <w:color w:val="0070C0"/>
            </w:rPr>
            <w:t>☐</w:t>
          </w:r>
        </w:sdtContent>
      </w:sdt>
      <w:r w:rsidR="009C1DE0" w:rsidRPr="00017F04">
        <w:rPr>
          <w:rFonts w:ascii="Unistra A" w:hAnsi="Unistra A" w:cs="Arial"/>
          <w:color w:val="0070C0"/>
        </w:rPr>
        <w:t xml:space="preserve"> NON</w:t>
      </w:r>
    </w:p>
    <w:p w14:paraId="6461A431" w14:textId="2AC7326D" w:rsidR="009C1DE0" w:rsidRPr="00052B17" w:rsidRDefault="009C1DE0" w:rsidP="00C94B8A">
      <w:pPr>
        <w:jc w:val="both"/>
        <w:rPr>
          <w:rFonts w:ascii="Unistra A" w:hAnsi="Unistra A" w:cs="Arial"/>
          <w:b/>
          <w:bCs/>
        </w:rPr>
      </w:pPr>
      <w:r w:rsidRPr="00017F04">
        <w:rPr>
          <w:rFonts w:ascii="Unistra A" w:hAnsi="Unistra A" w:cs="Arial"/>
          <w:b/>
          <w:bCs/>
        </w:rPr>
        <w:t>L'outil permet-il de détecter les doublons dans les paniers de commande</w:t>
      </w:r>
      <w:r w:rsidR="00BD0D35">
        <w:rPr>
          <w:rFonts w:ascii="Unistra A" w:hAnsi="Unistra A" w:cs="Arial"/>
          <w:b/>
          <w:bCs/>
        </w:rPr>
        <w:t xml:space="preserve"> </w:t>
      </w:r>
      <w:r w:rsidRPr="00017F04">
        <w:rPr>
          <w:rFonts w:ascii="Unistra A" w:hAnsi="Unistra A" w:cs="Arial"/>
          <w:b/>
          <w:bCs/>
        </w:rPr>
        <w:t>: dans un même compte? Inter-comptes?</w:t>
      </w:r>
    </w:p>
    <w:p w14:paraId="10E4D8C0" w14:textId="77777777" w:rsidR="009C1DE0" w:rsidRPr="00017F04" w:rsidRDefault="009C1DE0" w:rsidP="00C94B8A">
      <w:pPr>
        <w:jc w:val="both"/>
        <w:rPr>
          <w:rFonts w:ascii="Unistra A" w:hAnsi="Unistra A" w:cs="Arial"/>
          <w:color w:val="0070C0"/>
        </w:rPr>
      </w:pPr>
      <w:r w:rsidRPr="00017F04">
        <w:rPr>
          <w:rFonts w:ascii="Unistra A" w:hAnsi="Unistra A" w:cs="Arial"/>
          <w:color w:val="0070C0"/>
        </w:rPr>
        <w:t xml:space="preserve">Réponse du candidat (cocher la case applicable) : </w:t>
      </w:r>
    </w:p>
    <w:p w14:paraId="365BF546" w14:textId="77777777" w:rsidR="009C1DE0" w:rsidRDefault="00E07F67" w:rsidP="00C94B8A">
      <w:pPr>
        <w:spacing w:before="240" w:after="240"/>
        <w:jc w:val="both"/>
        <w:rPr>
          <w:rFonts w:ascii="Unistra A" w:hAnsi="Unistra A" w:cs="Arial"/>
          <w:color w:val="0070C0"/>
        </w:rPr>
      </w:pPr>
      <w:sdt>
        <w:sdtPr>
          <w:rPr>
            <w:rFonts w:ascii="Unistra A" w:eastAsia="MS Gothic" w:hAnsi="Unistra A" w:cs="Arial"/>
            <w:color w:val="0070C0"/>
          </w:rPr>
          <w:id w:val="460934673"/>
          <w14:checkbox>
            <w14:checked w14:val="0"/>
            <w14:checkedState w14:val="2612" w14:font="MS Gothic"/>
            <w14:uncheckedState w14:val="2610" w14:font="MS Gothic"/>
          </w14:checkbox>
        </w:sdtPr>
        <w:sdtEndPr/>
        <w:sdtContent>
          <w:r w:rsidR="009C1DE0" w:rsidRPr="00017F04">
            <w:rPr>
              <w:rFonts w:ascii="Segoe UI Symbol" w:eastAsia="MS Gothic" w:hAnsi="Segoe UI Symbol" w:cs="Segoe UI Symbol"/>
              <w:color w:val="0070C0"/>
            </w:rPr>
            <w:t>☐</w:t>
          </w:r>
        </w:sdtContent>
      </w:sdt>
      <w:r w:rsidR="009C1DE0" w:rsidRPr="00017F04">
        <w:rPr>
          <w:rFonts w:ascii="Unistra A" w:hAnsi="Unistra A" w:cs="Arial"/>
          <w:color w:val="0070C0"/>
        </w:rPr>
        <w:t xml:space="preserve"> OUI</w:t>
      </w:r>
      <w:r w:rsidR="009C1DE0" w:rsidRPr="00017F04">
        <w:rPr>
          <w:rFonts w:ascii="Unistra A" w:hAnsi="Unistra A" w:cs="Arial"/>
          <w:color w:val="0070C0"/>
        </w:rPr>
        <w:tab/>
      </w:r>
      <w:r w:rsidR="009C1DE0" w:rsidRPr="00017F04">
        <w:rPr>
          <w:rFonts w:ascii="Unistra A" w:hAnsi="Unistra A" w:cs="Arial"/>
          <w:color w:val="0070C0"/>
        </w:rPr>
        <w:tab/>
      </w:r>
      <w:r w:rsidR="009C1DE0" w:rsidRPr="00017F04">
        <w:rPr>
          <w:rFonts w:ascii="Unistra A" w:hAnsi="Unistra A" w:cs="Arial"/>
          <w:color w:val="0070C0"/>
        </w:rPr>
        <w:tab/>
      </w:r>
      <w:sdt>
        <w:sdtPr>
          <w:rPr>
            <w:rFonts w:ascii="Unistra A" w:eastAsia="MS Gothic" w:hAnsi="Unistra A" w:cs="Arial"/>
            <w:color w:val="0070C0"/>
          </w:rPr>
          <w:id w:val="1066302044"/>
          <w14:checkbox>
            <w14:checked w14:val="0"/>
            <w14:checkedState w14:val="2612" w14:font="MS Gothic"/>
            <w14:uncheckedState w14:val="2610" w14:font="MS Gothic"/>
          </w14:checkbox>
        </w:sdtPr>
        <w:sdtEndPr/>
        <w:sdtContent>
          <w:r w:rsidR="009C1DE0" w:rsidRPr="00017F04">
            <w:rPr>
              <w:rFonts w:ascii="Segoe UI Symbol" w:eastAsia="MS Gothic" w:hAnsi="Segoe UI Symbol" w:cs="Segoe UI Symbol"/>
              <w:color w:val="0070C0"/>
            </w:rPr>
            <w:t>☐</w:t>
          </w:r>
        </w:sdtContent>
      </w:sdt>
      <w:r w:rsidR="009C1DE0" w:rsidRPr="00017F04">
        <w:rPr>
          <w:rFonts w:ascii="Unistra A" w:hAnsi="Unistra A" w:cs="Arial"/>
          <w:color w:val="0070C0"/>
        </w:rPr>
        <w:t xml:space="preserve"> NON</w:t>
      </w:r>
    </w:p>
    <w:p w14:paraId="00DD48C3" w14:textId="77777777" w:rsidR="009C1DE0" w:rsidRPr="00324751" w:rsidRDefault="009C1DE0" w:rsidP="00C94B8A">
      <w:pPr>
        <w:jc w:val="both"/>
        <w:rPr>
          <w:rFonts w:ascii="Unistra A" w:hAnsi="Unistra A" w:cs="Arial"/>
          <w:b/>
          <w:bCs/>
        </w:rPr>
      </w:pPr>
    </w:p>
    <w:p w14:paraId="443D1B82" w14:textId="77777777" w:rsidR="009C1DE0" w:rsidRPr="00324751" w:rsidRDefault="009C1DE0" w:rsidP="00C94B8A">
      <w:pPr>
        <w:jc w:val="both"/>
        <w:rPr>
          <w:rFonts w:ascii="Unistra A" w:hAnsi="Unistra A" w:cs="Arial"/>
          <w:b/>
          <w:bCs/>
        </w:rPr>
      </w:pPr>
      <w:r w:rsidRPr="00324751">
        <w:rPr>
          <w:rFonts w:ascii="Unistra A" w:hAnsi="Unistra A" w:cs="Arial"/>
          <w:b/>
          <w:bCs/>
        </w:rPr>
        <w:t>G.2. Base de données : informations bibliographiques </w:t>
      </w:r>
    </w:p>
    <w:p w14:paraId="77552CAE" w14:textId="77777777" w:rsidR="009C1DE0" w:rsidRPr="00052B17" w:rsidRDefault="009C1DE0" w:rsidP="00C94B8A">
      <w:pPr>
        <w:jc w:val="both"/>
        <w:rPr>
          <w:rFonts w:ascii="Unistra A" w:hAnsi="Unistra A" w:cs="Arial"/>
          <w:b/>
          <w:bCs/>
        </w:rPr>
      </w:pPr>
      <w:r w:rsidRPr="00052B17">
        <w:rPr>
          <w:rFonts w:ascii="Unistra A" w:hAnsi="Unistra A" w:cs="Arial"/>
          <w:b/>
          <w:bCs/>
        </w:rPr>
        <w:t>Quelles sont les données disponibles pour chaque ouvrage ? (auteur(s), titre, page de couverture, résumé, mots-sujet</w:t>
      </w:r>
      <w:r>
        <w:rPr>
          <w:rFonts w:ascii="Unistra A" w:hAnsi="Unistra A" w:cs="Arial"/>
          <w:b/>
          <w:bCs/>
        </w:rPr>
        <w:t xml:space="preserve">, etc. </w:t>
      </w:r>
      <w:r w:rsidRPr="00052B17">
        <w:rPr>
          <w:rFonts w:ascii="Unistra A" w:hAnsi="Unistra A" w:cs="Arial"/>
          <w:b/>
          <w:bCs/>
        </w:rPr>
        <w:t xml:space="preserve">). </w:t>
      </w:r>
    </w:p>
    <w:p w14:paraId="19A00E71" w14:textId="77777777" w:rsidR="009C1DE0" w:rsidRPr="00017F04" w:rsidRDefault="009C1DE0" w:rsidP="00C94B8A">
      <w:pPr>
        <w:jc w:val="both"/>
        <w:rPr>
          <w:rFonts w:ascii="Unistra A" w:hAnsi="Unistra A" w:cs="Arial"/>
          <w:color w:val="0070C0"/>
        </w:rPr>
      </w:pPr>
      <w:r w:rsidRPr="00017F04">
        <w:rPr>
          <w:rFonts w:ascii="Unistra A" w:hAnsi="Unistra A" w:cs="Arial"/>
          <w:color w:val="0070C0"/>
        </w:rPr>
        <w:t xml:space="preserve">Réponse du candidat : </w:t>
      </w:r>
    </w:p>
    <w:p w14:paraId="2C56C903" w14:textId="77777777" w:rsidR="009C1DE0" w:rsidRDefault="009C1DE0" w:rsidP="00C94B8A">
      <w:pPr>
        <w:jc w:val="both"/>
        <w:rPr>
          <w:rFonts w:ascii="Unistra A" w:hAnsi="Unistra A" w:cs="Arial"/>
          <w:color w:val="0070C0"/>
        </w:rPr>
      </w:pPr>
      <w:r>
        <w:rPr>
          <w:rFonts w:ascii="Unistra A" w:hAnsi="Unistra A" w:cs="Arial"/>
          <w:color w:val="0070C0"/>
        </w:rPr>
        <w:t>…</w:t>
      </w:r>
    </w:p>
    <w:p w14:paraId="186A4844" w14:textId="77777777" w:rsidR="009C1DE0" w:rsidRDefault="009C1DE0" w:rsidP="00C94B8A">
      <w:pPr>
        <w:jc w:val="both"/>
        <w:rPr>
          <w:rFonts w:ascii="Unistra A" w:hAnsi="Unistra A" w:cs="Arial"/>
          <w:color w:val="0070C0"/>
        </w:rPr>
      </w:pPr>
    </w:p>
    <w:p w14:paraId="406319D1" w14:textId="77777777" w:rsidR="009C1DE0" w:rsidRDefault="009C1DE0" w:rsidP="00C94B8A">
      <w:pPr>
        <w:jc w:val="both"/>
        <w:rPr>
          <w:rFonts w:ascii="Unistra A" w:hAnsi="Unistra A" w:cs="Arial"/>
          <w:color w:val="0070C0"/>
        </w:rPr>
      </w:pPr>
    </w:p>
    <w:p w14:paraId="34E23AD9" w14:textId="77777777" w:rsidR="009C1DE0" w:rsidRPr="00052B17" w:rsidRDefault="009C1DE0" w:rsidP="00C94B8A">
      <w:pPr>
        <w:jc w:val="both"/>
        <w:rPr>
          <w:rFonts w:ascii="Unistra A" w:hAnsi="Unistra A" w:cs="Arial"/>
          <w:b/>
          <w:bCs/>
        </w:rPr>
      </w:pPr>
      <w:r w:rsidRPr="00052B17">
        <w:rPr>
          <w:rFonts w:ascii="Unistra A" w:hAnsi="Unistra A" w:cs="Arial"/>
          <w:b/>
          <w:bCs/>
        </w:rPr>
        <w:t xml:space="preserve">L’outil dispose-t-il d’un moteur de recherche ? </w:t>
      </w:r>
    </w:p>
    <w:p w14:paraId="65F85B17" w14:textId="77777777" w:rsidR="009C1DE0" w:rsidRPr="00017F04" w:rsidRDefault="009C1DE0" w:rsidP="00C94B8A">
      <w:pPr>
        <w:jc w:val="both"/>
        <w:rPr>
          <w:rFonts w:ascii="Unistra A" w:hAnsi="Unistra A" w:cs="Arial"/>
          <w:color w:val="0070C0"/>
        </w:rPr>
      </w:pPr>
      <w:r w:rsidRPr="00017F04">
        <w:rPr>
          <w:rFonts w:ascii="Unistra A" w:hAnsi="Unistra A" w:cs="Arial"/>
          <w:color w:val="0070C0"/>
        </w:rPr>
        <w:t xml:space="preserve">Réponse du candidat (cocher la case applicable) : </w:t>
      </w:r>
    </w:p>
    <w:p w14:paraId="03CB6D68" w14:textId="77777777" w:rsidR="009C1DE0" w:rsidRDefault="00E07F67" w:rsidP="00C94B8A">
      <w:pPr>
        <w:spacing w:before="240" w:after="240"/>
        <w:jc w:val="both"/>
        <w:rPr>
          <w:rFonts w:ascii="Unistra A" w:hAnsi="Unistra A" w:cs="Arial"/>
          <w:color w:val="0070C0"/>
        </w:rPr>
      </w:pPr>
      <w:sdt>
        <w:sdtPr>
          <w:rPr>
            <w:rFonts w:ascii="Unistra A" w:eastAsia="MS Gothic" w:hAnsi="Unistra A" w:cs="Arial"/>
            <w:color w:val="0070C0"/>
          </w:rPr>
          <w:id w:val="1443722450"/>
          <w14:checkbox>
            <w14:checked w14:val="0"/>
            <w14:checkedState w14:val="2612" w14:font="MS Gothic"/>
            <w14:uncheckedState w14:val="2610" w14:font="MS Gothic"/>
          </w14:checkbox>
        </w:sdtPr>
        <w:sdtEndPr/>
        <w:sdtContent>
          <w:r w:rsidR="009C1DE0">
            <w:rPr>
              <w:rFonts w:ascii="MS Gothic" w:eastAsia="MS Gothic" w:hAnsi="MS Gothic" w:cs="Arial" w:hint="eastAsia"/>
              <w:color w:val="0070C0"/>
            </w:rPr>
            <w:t>☐</w:t>
          </w:r>
        </w:sdtContent>
      </w:sdt>
      <w:r w:rsidR="009C1DE0" w:rsidRPr="00017F04">
        <w:rPr>
          <w:rFonts w:ascii="Unistra A" w:hAnsi="Unistra A" w:cs="Arial"/>
          <w:color w:val="0070C0"/>
        </w:rPr>
        <w:t xml:space="preserve"> OUI</w:t>
      </w:r>
      <w:r w:rsidR="009C1DE0" w:rsidRPr="00017F04">
        <w:rPr>
          <w:rFonts w:ascii="Unistra A" w:hAnsi="Unistra A" w:cs="Arial"/>
          <w:color w:val="0070C0"/>
        </w:rPr>
        <w:tab/>
      </w:r>
      <w:r w:rsidR="009C1DE0" w:rsidRPr="00017F04">
        <w:rPr>
          <w:rFonts w:ascii="Unistra A" w:hAnsi="Unistra A" w:cs="Arial"/>
          <w:color w:val="0070C0"/>
        </w:rPr>
        <w:tab/>
      </w:r>
      <w:r w:rsidR="009C1DE0" w:rsidRPr="00017F04">
        <w:rPr>
          <w:rFonts w:ascii="Unistra A" w:hAnsi="Unistra A" w:cs="Arial"/>
          <w:color w:val="0070C0"/>
        </w:rPr>
        <w:tab/>
      </w:r>
      <w:sdt>
        <w:sdtPr>
          <w:rPr>
            <w:rFonts w:ascii="Unistra A" w:eastAsia="MS Gothic" w:hAnsi="Unistra A" w:cs="Arial"/>
            <w:color w:val="0070C0"/>
          </w:rPr>
          <w:id w:val="-457410180"/>
          <w14:checkbox>
            <w14:checked w14:val="0"/>
            <w14:checkedState w14:val="2612" w14:font="MS Gothic"/>
            <w14:uncheckedState w14:val="2610" w14:font="MS Gothic"/>
          </w14:checkbox>
        </w:sdtPr>
        <w:sdtEndPr/>
        <w:sdtContent>
          <w:r w:rsidR="009C1DE0" w:rsidRPr="00017F04">
            <w:rPr>
              <w:rFonts w:ascii="Segoe UI Symbol" w:eastAsia="MS Gothic" w:hAnsi="Segoe UI Symbol" w:cs="Segoe UI Symbol"/>
              <w:color w:val="0070C0"/>
            </w:rPr>
            <w:t>☐</w:t>
          </w:r>
        </w:sdtContent>
      </w:sdt>
      <w:r w:rsidR="009C1DE0" w:rsidRPr="00017F04">
        <w:rPr>
          <w:rFonts w:ascii="Unistra A" w:hAnsi="Unistra A" w:cs="Arial"/>
          <w:color w:val="0070C0"/>
        </w:rPr>
        <w:t xml:space="preserve"> NON</w:t>
      </w:r>
    </w:p>
    <w:p w14:paraId="2E30DF69" w14:textId="77777777" w:rsidR="009C1DE0" w:rsidRPr="00D873F9" w:rsidRDefault="009C1DE0" w:rsidP="00C94B8A">
      <w:pPr>
        <w:tabs>
          <w:tab w:val="left" w:pos="5040"/>
        </w:tabs>
        <w:jc w:val="both"/>
        <w:rPr>
          <w:rFonts w:ascii="Unistra A" w:hAnsi="Unistra A"/>
          <w:b/>
          <w:sz w:val="22"/>
          <w:szCs w:val="22"/>
        </w:rPr>
      </w:pPr>
      <w:r w:rsidRPr="00D873F9">
        <w:rPr>
          <w:rFonts w:ascii="Unistra A" w:hAnsi="Unistra A" w:cs="Arial"/>
          <w:b/>
          <w:sz w:val="22"/>
          <w:szCs w:val="22"/>
        </w:rPr>
        <w:t>Si oui, quels types de recherche peut-on effectuer ?</w:t>
      </w:r>
    </w:p>
    <w:p w14:paraId="23F79491" w14:textId="77777777" w:rsidR="009C1DE0" w:rsidRPr="00052B17" w:rsidRDefault="009C1DE0" w:rsidP="00C94B8A">
      <w:pPr>
        <w:pStyle w:val="Paragraphedeliste"/>
        <w:numPr>
          <w:ilvl w:val="0"/>
          <w:numId w:val="13"/>
        </w:numPr>
        <w:tabs>
          <w:tab w:val="left" w:pos="5940"/>
        </w:tabs>
        <w:jc w:val="both"/>
        <w:rPr>
          <w:rFonts w:ascii="Unistra A" w:hAnsi="Unistra A" w:cs="Arial"/>
          <w:sz w:val="22"/>
          <w:szCs w:val="22"/>
        </w:rPr>
      </w:pPr>
      <w:r w:rsidRPr="00052B17">
        <w:rPr>
          <w:rFonts w:ascii="Unistra A" w:hAnsi="Unistra A" w:cs="Arial"/>
          <w:sz w:val="22"/>
          <w:szCs w:val="22"/>
        </w:rPr>
        <w:t xml:space="preserve">Par auteur : </w:t>
      </w:r>
      <w:sdt>
        <w:sdtPr>
          <w:rPr>
            <w:rFonts w:ascii="Segoe UI Symbol" w:eastAsia="MS Gothic" w:hAnsi="Segoe UI Symbol" w:cs="Segoe UI Symbol"/>
            <w:sz w:val="22"/>
            <w:szCs w:val="22"/>
          </w:rPr>
          <w:id w:val="-1809547628"/>
          <w14:checkbox>
            <w14:checked w14:val="0"/>
            <w14:checkedState w14:val="2612" w14:font="MS Gothic"/>
            <w14:uncheckedState w14:val="2610" w14:font="MS Gothic"/>
          </w14:checkbox>
        </w:sdtPr>
        <w:sdtEndPr/>
        <w:sdtContent>
          <w:r w:rsidRPr="00052B17">
            <w:rPr>
              <w:rFonts w:ascii="Segoe UI Symbol" w:eastAsia="MS Gothic" w:hAnsi="Segoe UI Symbol" w:cs="Segoe UI Symbol"/>
              <w:sz w:val="22"/>
              <w:szCs w:val="22"/>
            </w:rPr>
            <w:t>☐</w:t>
          </w:r>
        </w:sdtContent>
      </w:sdt>
      <w:r w:rsidRPr="00052B17">
        <w:rPr>
          <w:rFonts w:ascii="Unistra A" w:hAnsi="Unistra A" w:cs="Arial"/>
          <w:sz w:val="22"/>
          <w:szCs w:val="22"/>
        </w:rPr>
        <w:t xml:space="preserve">                             </w:t>
      </w:r>
    </w:p>
    <w:p w14:paraId="6C0B34D9" w14:textId="77777777" w:rsidR="009C1DE0" w:rsidRPr="00052B17" w:rsidRDefault="009C1DE0" w:rsidP="00C94B8A">
      <w:pPr>
        <w:pStyle w:val="Paragraphedeliste"/>
        <w:numPr>
          <w:ilvl w:val="0"/>
          <w:numId w:val="13"/>
        </w:numPr>
        <w:tabs>
          <w:tab w:val="left" w:pos="5940"/>
        </w:tabs>
        <w:jc w:val="both"/>
        <w:rPr>
          <w:rFonts w:ascii="Unistra A" w:hAnsi="Unistra A" w:cs="Arial"/>
          <w:sz w:val="22"/>
          <w:szCs w:val="22"/>
        </w:rPr>
      </w:pPr>
      <w:r w:rsidRPr="00052B17">
        <w:rPr>
          <w:rFonts w:ascii="Unistra A" w:hAnsi="Unistra A" w:cs="Arial"/>
          <w:sz w:val="22"/>
          <w:szCs w:val="22"/>
        </w:rPr>
        <w:t xml:space="preserve">Titre : </w:t>
      </w:r>
      <w:sdt>
        <w:sdtPr>
          <w:rPr>
            <w:rFonts w:ascii="Segoe UI Symbol" w:eastAsia="MS Gothic" w:hAnsi="Segoe UI Symbol" w:cs="Segoe UI Symbol"/>
            <w:sz w:val="22"/>
            <w:szCs w:val="22"/>
          </w:rPr>
          <w:id w:val="-1067495087"/>
          <w14:checkbox>
            <w14:checked w14:val="0"/>
            <w14:checkedState w14:val="2612" w14:font="MS Gothic"/>
            <w14:uncheckedState w14:val="2610" w14:font="MS Gothic"/>
          </w14:checkbox>
        </w:sdtPr>
        <w:sdtEndPr/>
        <w:sdtContent>
          <w:r w:rsidRPr="00052B17">
            <w:rPr>
              <w:rFonts w:ascii="Segoe UI Symbol" w:eastAsia="MS Gothic" w:hAnsi="Segoe UI Symbol" w:cs="Segoe UI Symbol"/>
              <w:sz w:val="22"/>
              <w:szCs w:val="22"/>
            </w:rPr>
            <w:t>☐</w:t>
          </w:r>
        </w:sdtContent>
      </w:sdt>
      <w:r w:rsidRPr="00052B17">
        <w:rPr>
          <w:rFonts w:ascii="Unistra A" w:hAnsi="Unistra A" w:cs="Arial"/>
          <w:sz w:val="22"/>
          <w:szCs w:val="22"/>
        </w:rPr>
        <w:t xml:space="preserve">                                        </w:t>
      </w:r>
    </w:p>
    <w:p w14:paraId="04F74F30" w14:textId="77777777" w:rsidR="009C1DE0" w:rsidRPr="00052B17" w:rsidRDefault="009C1DE0" w:rsidP="00C94B8A">
      <w:pPr>
        <w:pStyle w:val="Paragraphedeliste"/>
        <w:numPr>
          <w:ilvl w:val="0"/>
          <w:numId w:val="13"/>
        </w:numPr>
        <w:tabs>
          <w:tab w:val="left" w:pos="5940"/>
        </w:tabs>
        <w:jc w:val="both"/>
        <w:rPr>
          <w:rFonts w:ascii="Unistra A" w:hAnsi="Unistra A" w:cs="Arial"/>
          <w:sz w:val="22"/>
          <w:szCs w:val="22"/>
        </w:rPr>
      </w:pPr>
      <w:r w:rsidRPr="00052B17">
        <w:rPr>
          <w:rFonts w:ascii="Unistra A" w:hAnsi="Unistra A" w:cs="Arial"/>
          <w:sz w:val="22"/>
          <w:szCs w:val="22"/>
        </w:rPr>
        <w:t xml:space="preserve">Sujet : </w:t>
      </w:r>
      <w:sdt>
        <w:sdtPr>
          <w:rPr>
            <w:rFonts w:ascii="Segoe UI Symbol" w:eastAsia="MS Gothic" w:hAnsi="Segoe UI Symbol" w:cs="Segoe UI Symbol"/>
            <w:sz w:val="22"/>
            <w:szCs w:val="22"/>
          </w:rPr>
          <w:id w:val="-595636970"/>
          <w14:checkbox>
            <w14:checked w14:val="0"/>
            <w14:checkedState w14:val="2612" w14:font="MS Gothic"/>
            <w14:uncheckedState w14:val="2610" w14:font="MS Gothic"/>
          </w14:checkbox>
        </w:sdtPr>
        <w:sdtEndPr/>
        <w:sdtContent>
          <w:r w:rsidRPr="00052B17">
            <w:rPr>
              <w:rFonts w:ascii="Segoe UI Symbol" w:eastAsia="MS Gothic" w:hAnsi="Segoe UI Symbol" w:cs="Segoe UI Symbol"/>
              <w:sz w:val="22"/>
              <w:szCs w:val="22"/>
            </w:rPr>
            <w:t>☐</w:t>
          </w:r>
        </w:sdtContent>
      </w:sdt>
      <w:r w:rsidRPr="00052B17">
        <w:rPr>
          <w:rFonts w:ascii="Unistra A" w:hAnsi="Unistra A" w:cs="Arial"/>
          <w:sz w:val="22"/>
          <w:szCs w:val="22"/>
        </w:rPr>
        <w:t xml:space="preserve">                                     </w:t>
      </w:r>
    </w:p>
    <w:p w14:paraId="1EA59CB6" w14:textId="77777777" w:rsidR="009C1DE0" w:rsidRPr="00052B17" w:rsidRDefault="009C1DE0" w:rsidP="00C94B8A">
      <w:pPr>
        <w:pStyle w:val="Paragraphedeliste"/>
        <w:numPr>
          <w:ilvl w:val="0"/>
          <w:numId w:val="13"/>
        </w:numPr>
        <w:tabs>
          <w:tab w:val="left" w:pos="5940"/>
        </w:tabs>
        <w:jc w:val="both"/>
        <w:rPr>
          <w:rFonts w:ascii="Unistra A" w:hAnsi="Unistra A" w:cs="Arial"/>
          <w:sz w:val="22"/>
          <w:szCs w:val="22"/>
        </w:rPr>
      </w:pPr>
      <w:r w:rsidRPr="00052B17">
        <w:rPr>
          <w:rFonts w:ascii="Unistra A" w:hAnsi="Unistra A" w:cs="Arial"/>
          <w:sz w:val="22"/>
          <w:szCs w:val="22"/>
        </w:rPr>
        <w:t xml:space="preserve">Par ISBN, EAN13 : </w:t>
      </w:r>
      <w:sdt>
        <w:sdtPr>
          <w:rPr>
            <w:rFonts w:ascii="Segoe UI Symbol" w:eastAsia="MS Gothic" w:hAnsi="Segoe UI Symbol" w:cs="Segoe UI Symbol"/>
            <w:sz w:val="22"/>
            <w:szCs w:val="22"/>
          </w:rPr>
          <w:id w:val="166535906"/>
          <w14:checkbox>
            <w14:checked w14:val="0"/>
            <w14:checkedState w14:val="2612" w14:font="MS Gothic"/>
            <w14:uncheckedState w14:val="2610" w14:font="MS Gothic"/>
          </w14:checkbox>
        </w:sdtPr>
        <w:sdtEndPr/>
        <w:sdtContent>
          <w:r w:rsidRPr="00052B17">
            <w:rPr>
              <w:rFonts w:ascii="Segoe UI Symbol" w:eastAsia="MS Gothic" w:hAnsi="Segoe UI Symbol" w:cs="Segoe UI Symbol"/>
              <w:sz w:val="22"/>
              <w:szCs w:val="22"/>
            </w:rPr>
            <w:t>☐</w:t>
          </w:r>
        </w:sdtContent>
      </w:sdt>
      <w:r w:rsidRPr="00052B17">
        <w:rPr>
          <w:rFonts w:ascii="Unistra A" w:hAnsi="Unistra A" w:cs="Arial"/>
          <w:sz w:val="22"/>
          <w:szCs w:val="22"/>
        </w:rPr>
        <w:t xml:space="preserve">                   </w:t>
      </w:r>
    </w:p>
    <w:p w14:paraId="5279B567" w14:textId="77777777" w:rsidR="009C1DE0" w:rsidRPr="00052B17" w:rsidRDefault="009C1DE0" w:rsidP="00C94B8A">
      <w:pPr>
        <w:pStyle w:val="Paragraphedeliste"/>
        <w:numPr>
          <w:ilvl w:val="0"/>
          <w:numId w:val="13"/>
        </w:numPr>
        <w:tabs>
          <w:tab w:val="left" w:pos="5940"/>
        </w:tabs>
        <w:jc w:val="both"/>
        <w:rPr>
          <w:rFonts w:ascii="Unistra A" w:hAnsi="Unistra A" w:cs="Arial"/>
          <w:sz w:val="22"/>
          <w:szCs w:val="22"/>
        </w:rPr>
      </w:pPr>
      <w:r w:rsidRPr="00052B17">
        <w:rPr>
          <w:rFonts w:ascii="Unistra A" w:hAnsi="Unistra A" w:cs="Arial"/>
          <w:sz w:val="22"/>
          <w:szCs w:val="22"/>
        </w:rPr>
        <w:t xml:space="preserve">Par combinaison de critères : </w:t>
      </w:r>
      <w:sdt>
        <w:sdtPr>
          <w:rPr>
            <w:rFonts w:ascii="Segoe UI Symbol" w:eastAsia="MS Gothic" w:hAnsi="Segoe UI Symbol" w:cs="Segoe UI Symbol"/>
            <w:sz w:val="22"/>
            <w:szCs w:val="22"/>
          </w:rPr>
          <w:id w:val="-605732100"/>
          <w14:checkbox>
            <w14:checked w14:val="0"/>
            <w14:checkedState w14:val="2612" w14:font="MS Gothic"/>
            <w14:uncheckedState w14:val="2610" w14:font="MS Gothic"/>
          </w14:checkbox>
        </w:sdtPr>
        <w:sdtEndPr/>
        <w:sdtContent>
          <w:r w:rsidRPr="00052B17">
            <w:rPr>
              <w:rFonts w:ascii="Segoe UI Symbol" w:eastAsia="MS Gothic" w:hAnsi="Segoe UI Symbol" w:cs="Segoe UI Symbol"/>
              <w:sz w:val="22"/>
              <w:szCs w:val="22"/>
            </w:rPr>
            <w:t>☐</w:t>
          </w:r>
        </w:sdtContent>
      </w:sdt>
      <w:r w:rsidRPr="00052B17">
        <w:rPr>
          <w:rFonts w:ascii="Unistra A" w:hAnsi="Unistra A" w:cs="Arial"/>
          <w:sz w:val="22"/>
          <w:szCs w:val="22"/>
        </w:rPr>
        <w:t xml:space="preserve">                  </w:t>
      </w:r>
      <w:r w:rsidRPr="00052B17">
        <w:rPr>
          <w:rFonts w:ascii="Unistra A" w:hAnsi="Unistra A" w:cs="Arial"/>
          <w:sz w:val="22"/>
          <w:szCs w:val="22"/>
        </w:rPr>
        <w:tab/>
      </w:r>
      <w:r w:rsidRPr="00052B17">
        <w:rPr>
          <w:rFonts w:ascii="Unistra A" w:hAnsi="Unistra A"/>
          <w:b/>
        </w:rPr>
        <w:fldChar w:fldCharType="begin"/>
      </w:r>
      <w:r w:rsidRPr="00052B17">
        <w:rPr>
          <w:rFonts w:ascii="Unistra A" w:hAnsi="Unistra A"/>
          <w:b/>
        </w:rPr>
        <w:instrText xml:space="preserve"> FORMCHECKBOX </w:instrText>
      </w:r>
      <w:r w:rsidR="00E07F67">
        <w:rPr>
          <w:rFonts w:ascii="Unistra A" w:hAnsi="Unistra A"/>
          <w:b/>
        </w:rPr>
        <w:fldChar w:fldCharType="separate"/>
      </w:r>
      <w:r w:rsidRPr="00052B17">
        <w:rPr>
          <w:rFonts w:ascii="Unistra A" w:hAnsi="Unistra A"/>
          <w:b/>
        </w:rPr>
        <w:fldChar w:fldCharType="end"/>
      </w:r>
    </w:p>
    <w:p w14:paraId="22310E9B" w14:textId="77777777" w:rsidR="009C1DE0" w:rsidRPr="00052B17" w:rsidRDefault="009C1DE0" w:rsidP="00C94B8A">
      <w:pPr>
        <w:pStyle w:val="Paragraphedeliste"/>
        <w:numPr>
          <w:ilvl w:val="0"/>
          <w:numId w:val="13"/>
        </w:numPr>
        <w:tabs>
          <w:tab w:val="left" w:pos="5940"/>
        </w:tabs>
        <w:jc w:val="both"/>
        <w:rPr>
          <w:rFonts w:ascii="Unistra A" w:hAnsi="Unistra A" w:cs="Arial"/>
        </w:rPr>
      </w:pPr>
      <w:r w:rsidRPr="00052B17">
        <w:rPr>
          <w:rFonts w:ascii="Unistra A" w:hAnsi="Unistra A" w:cs="Arial"/>
          <w:sz w:val="22"/>
          <w:szCs w:val="22"/>
        </w:rPr>
        <w:t xml:space="preserve">Autres, </w:t>
      </w:r>
      <w:r w:rsidRPr="00052B17">
        <w:rPr>
          <w:rFonts w:ascii="Unistra A" w:hAnsi="Unistra A" w:cs="Arial"/>
          <w:sz w:val="22"/>
          <w:szCs w:val="22"/>
          <w:u w:val="single"/>
        </w:rPr>
        <w:t>à préciser</w:t>
      </w:r>
      <w:r w:rsidRPr="00052B17">
        <w:rPr>
          <w:rFonts w:ascii="Unistra A" w:hAnsi="Unistra A" w:cs="Arial"/>
          <w:sz w:val="22"/>
          <w:szCs w:val="22"/>
        </w:rPr>
        <w:t xml:space="preserve"> : </w:t>
      </w:r>
      <w:r>
        <w:rPr>
          <w:rFonts w:ascii="Unistra A" w:hAnsi="Unistra A" w:cs="Arial"/>
          <w:sz w:val="22"/>
          <w:szCs w:val="22"/>
        </w:rPr>
        <w:t xml:space="preserve"> ______</w:t>
      </w:r>
    </w:p>
    <w:p w14:paraId="4F0A1026" w14:textId="77777777" w:rsidR="009C1DE0" w:rsidRDefault="009C1DE0" w:rsidP="00C94B8A">
      <w:pPr>
        <w:spacing w:before="40" w:after="40"/>
        <w:jc w:val="both"/>
        <w:rPr>
          <w:rFonts w:ascii="Unistra A" w:hAnsi="Unistra A" w:cs="Arial"/>
          <w:b/>
          <w:sz w:val="20"/>
          <w:szCs w:val="20"/>
        </w:rPr>
      </w:pPr>
    </w:p>
    <w:p w14:paraId="501A525A" w14:textId="77777777" w:rsidR="009C1DE0" w:rsidRPr="00052B17" w:rsidRDefault="009C1DE0" w:rsidP="00C94B8A">
      <w:pPr>
        <w:jc w:val="both"/>
        <w:rPr>
          <w:rFonts w:ascii="Unistra A" w:hAnsi="Unistra A" w:cs="Arial"/>
          <w:b/>
          <w:bCs/>
        </w:rPr>
      </w:pPr>
      <w:r w:rsidRPr="00052B17">
        <w:rPr>
          <w:rFonts w:ascii="Unistra A" w:hAnsi="Unistra A" w:cs="Arial"/>
          <w:b/>
          <w:bCs/>
        </w:rPr>
        <w:t>L’outil intègre-t-il un dispositif d’alerte de nouveautés par thème ?</w:t>
      </w:r>
    </w:p>
    <w:p w14:paraId="1CD62AA7" w14:textId="77777777" w:rsidR="009C1DE0" w:rsidRPr="00017F04" w:rsidRDefault="009C1DE0" w:rsidP="00C94B8A">
      <w:pPr>
        <w:jc w:val="both"/>
        <w:rPr>
          <w:rFonts w:ascii="Unistra A" w:hAnsi="Unistra A" w:cs="Arial"/>
          <w:color w:val="0070C0"/>
        </w:rPr>
      </w:pPr>
      <w:r w:rsidRPr="00017F04">
        <w:rPr>
          <w:rFonts w:ascii="Unistra A" w:hAnsi="Unistra A" w:cs="Arial"/>
          <w:color w:val="0070C0"/>
        </w:rPr>
        <w:t xml:space="preserve">Réponse du candidat (cocher la case applicable) : </w:t>
      </w:r>
    </w:p>
    <w:p w14:paraId="5F2F07FB" w14:textId="77777777" w:rsidR="009C1DE0" w:rsidRDefault="00E07F67" w:rsidP="00C94B8A">
      <w:pPr>
        <w:spacing w:before="240" w:after="240"/>
        <w:jc w:val="both"/>
        <w:rPr>
          <w:rFonts w:ascii="Unistra A" w:hAnsi="Unistra A" w:cs="Arial"/>
          <w:color w:val="0070C0"/>
        </w:rPr>
      </w:pPr>
      <w:sdt>
        <w:sdtPr>
          <w:rPr>
            <w:rFonts w:ascii="Unistra A" w:eastAsia="MS Gothic" w:hAnsi="Unistra A" w:cs="Arial"/>
            <w:color w:val="0070C0"/>
          </w:rPr>
          <w:id w:val="-529958595"/>
          <w14:checkbox>
            <w14:checked w14:val="0"/>
            <w14:checkedState w14:val="2612" w14:font="MS Gothic"/>
            <w14:uncheckedState w14:val="2610" w14:font="MS Gothic"/>
          </w14:checkbox>
        </w:sdtPr>
        <w:sdtEndPr/>
        <w:sdtContent>
          <w:r w:rsidR="009C1DE0">
            <w:rPr>
              <w:rFonts w:ascii="MS Gothic" w:eastAsia="MS Gothic" w:hAnsi="MS Gothic" w:cs="Arial" w:hint="eastAsia"/>
              <w:color w:val="0070C0"/>
            </w:rPr>
            <w:t>☐</w:t>
          </w:r>
        </w:sdtContent>
      </w:sdt>
      <w:r w:rsidR="009C1DE0" w:rsidRPr="00017F04">
        <w:rPr>
          <w:rFonts w:ascii="Unistra A" w:hAnsi="Unistra A" w:cs="Arial"/>
          <w:color w:val="0070C0"/>
        </w:rPr>
        <w:t xml:space="preserve"> OUI</w:t>
      </w:r>
      <w:r w:rsidR="009C1DE0" w:rsidRPr="00017F04">
        <w:rPr>
          <w:rFonts w:ascii="Unistra A" w:hAnsi="Unistra A" w:cs="Arial"/>
          <w:color w:val="0070C0"/>
        </w:rPr>
        <w:tab/>
      </w:r>
      <w:r w:rsidR="009C1DE0" w:rsidRPr="00017F04">
        <w:rPr>
          <w:rFonts w:ascii="Unistra A" w:hAnsi="Unistra A" w:cs="Arial"/>
          <w:color w:val="0070C0"/>
        </w:rPr>
        <w:tab/>
      </w:r>
      <w:r w:rsidR="009C1DE0" w:rsidRPr="00017F04">
        <w:rPr>
          <w:rFonts w:ascii="Unistra A" w:hAnsi="Unistra A" w:cs="Arial"/>
          <w:color w:val="0070C0"/>
        </w:rPr>
        <w:tab/>
      </w:r>
      <w:sdt>
        <w:sdtPr>
          <w:rPr>
            <w:rFonts w:ascii="Unistra A" w:eastAsia="MS Gothic" w:hAnsi="Unistra A" w:cs="Arial"/>
            <w:color w:val="0070C0"/>
          </w:rPr>
          <w:id w:val="-2036791931"/>
          <w14:checkbox>
            <w14:checked w14:val="0"/>
            <w14:checkedState w14:val="2612" w14:font="MS Gothic"/>
            <w14:uncheckedState w14:val="2610" w14:font="MS Gothic"/>
          </w14:checkbox>
        </w:sdtPr>
        <w:sdtEndPr/>
        <w:sdtContent>
          <w:r w:rsidR="009C1DE0" w:rsidRPr="00017F04">
            <w:rPr>
              <w:rFonts w:ascii="Segoe UI Symbol" w:eastAsia="MS Gothic" w:hAnsi="Segoe UI Symbol" w:cs="Segoe UI Symbol"/>
              <w:color w:val="0070C0"/>
            </w:rPr>
            <w:t>☐</w:t>
          </w:r>
        </w:sdtContent>
      </w:sdt>
      <w:r w:rsidR="009C1DE0" w:rsidRPr="00017F04">
        <w:rPr>
          <w:rFonts w:ascii="Unistra A" w:hAnsi="Unistra A" w:cs="Arial"/>
          <w:color w:val="0070C0"/>
        </w:rPr>
        <w:t xml:space="preserve"> NON</w:t>
      </w:r>
    </w:p>
    <w:p w14:paraId="2A5214AE" w14:textId="77777777" w:rsidR="009C1DE0" w:rsidRPr="00052B17" w:rsidRDefault="009C1DE0" w:rsidP="00C94B8A">
      <w:pPr>
        <w:jc w:val="both"/>
        <w:rPr>
          <w:rFonts w:ascii="Unistra A" w:hAnsi="Unistra A" w:cs="Arial"/>
          <w:b/>
          <w:bCs/>
        </w:rPr>
      </w:pPr>
      <w:r w:rsidRPr="00052B17">
        <w:rPr>
          <w:rFonts w:ascii="Unistra A" w:hAnsi="Unistra A" w:cs="Arial"/>
          <w:b/>
          <w:bCs/>
        </w:rPr>
        <w:t>L’outil doit permettre d’obtenir des informations sur la disponibilité des ouvrages, leur prix et leur zone géographique d’édition. Précisez les détail</w:t>
      </w:r>
      <w:r>
        <w:rPr>
          <w:rFonts w:ascii="Unistra A" w:hAnsi="Unistra A" w:cs="Arial"/>
          <w:b/>
          <w:bCs/>
        </w:rPr>
        <w:t>s des informations disponibles.</w:t>
      </w:r>
    </w:p>
    <w:p w14:paraId="29F031A7" w14:textId="77777777" w:rsidR="009C1DE0" w:rsidRPr="00017F04" w:rsidRDefault="009C1DE0" w:rsidP="00C94B8A">
      <w:pPr>
        <w:jc w:val="both"/>
        <w:rPr>
          <w:rFonts w:ascii="Unistra A" w:hAnsi="Unistra A" w:cs="Arial"/>
          <w:color w:val="0070C0"/>
        </w:rPr>
      </w:pPr>
      <w:r w:rsidRPr="00017F04">
        <w:rPr>
          <w:rFonts w:ascii="Unistra A" w:hAnsi="Unistra A" w:cs="Arial"/>
          <w:color w:val="0070C0"/>
        </w:rPr>
        <w:t xml:space="preserve">Réponse du candidat : </w:t>
      </w:r>
    </w:p>
    <w:p w14:paraId="7EAD905B" w14:textId="77777777" w:rsidR="009C1DE0" w:rsidRDefault="009C1DE0" w:rsidP="00C94B8A">
      <w:pPr>
        <w:jc w:val="both"/>
        <w:rPr>
          <w:rFonts w:ascii="Unistra A" w:hAnsi="Unistra A" w:cs="Arial"/>
          <w:color w:val="0070C0"/>
        </w:rPr>
      </w:pPr>
      <w:r>
        <w:rPr>
          <w:rFonts w:ascii="Unistra A" w:hAnsi="Unistra A" w:cs="Arial"/>
          <w:color w:val="0070C0"/>
        </w:rPr>
        <w:t>…</w:t>
      </w:r>
    </w:p>
    <w:p w14:paraId="6387F834" w14:textId="77777777" w:rsidR="009C1DE0" w:rsidRDefault="009C1DE0" w:rsidP="00C94B8A">
      <w:pPr>
        <w:jc w:val="both"/>
        <w:rPr>
          <w:rFonts w:ascii="Unistra A" w:hAnsi="Unistra A"/>
          <w:b/>
        </w:rPr>
      </w:pPr>
    </w:p>
    <w:p w14:paraId="7249DA8C" w14:textId="77777777" w:rsidR="009C1DE0" w:rsidRPr="00095E8D" w:rsidRDefault="009C1DE0" w:rsidP="00C94B8A">
      <w:pPr>
        <w:jc w:val="both"/>
        <w:rPr>
          <w:rFonts w:ascii="Unistra A" w:hAnsi="Unistra A"/>
          <w:b/>
        </w:rPr>
      </w:pPr>
    </w:p>
    <w:p w14:paraId="16523023" w14:textId="77777777" w:rsidR="009C1DE0" w:rsidRPr="00052B17" w:rsidRDefault="009C1DE0" w:rsidP="00C94B8A">
      <w:pPr>
        <w:jc w:val="both"/>
        <w:rPr>
          <w:rFonts w:ascii="Unistra A" w:hAnsi="Unistra A" w:cs="Arial"/>
          <w:b/>
          <w:bCs/>
        </w:rPr>
      </w:pPr>
      <w:r w:rsidRPr="00052B17">
        <w:rPr>
          <w:rFonts w:ascii="Unistra A" w:hAnsi="Unistra A" w:cs="Arial"/>
          <w:b/>
          <w:bCs/>
        </w:rPr>
        <w:t xml:space="preserve">L’outil permet-il d’avoir des informations sur les ouvrages non servis, épuisés, en cours de réimpression?  </w:t>
      </w:r>
    </w:p>
    <w:p w14:paraId="6A0D6B2E" w14:textId="77777777" w:rsidR="009C1DE0" w:rsidRPr="00017F04" w:rsidRDefault="009C1DE0" w:rsidP="00C94B8A">
      <w:pPr>
        <w:jc w:val="both"/>
        <w:rPr>
          <w:rFonts w:ascii="Unistra A" w:hAnsi="Unistra A" w:cs="Arial"/>
          <w:color w:val="0070C0"/>
        </w:rPr>
      </w:pPr>
      <w:r w:rsidRPr="00017F04">
        <w:rPr>
          <w:rFonts w:ascii="Unistra A" w:hAnsi="Unistra A" w:cs="Arial"/>
          <w:color w:val="0070C0"/>
        </w:rPr>
        <w:t xml:space="preserve">Réponse du candidat (cocher la case applicable) : </w:t>
      </w:r>
    </w:p>
    <w:p w14:paraId="1FD5B3F5" w14:textId="77777777" w:rsidR="009C1DE0" w:rsidRPr="00052B17" w:rsidRDefault="00E07F67" w:rsidP="00C94B8A">
      <w:pPr>
        <w:spacing w:before="240" w:after="240"/>
        <w:jc w:val="both"/>
        <w:rPr>
          <w:rFonts w:ascii="Unistra A" w:hAnsi="Unistra A" w:cs="Arial"/>
          <w:color w:val="0070C0"/>
        </w:rPr>
      </w:pPr>
      <w:sdt>
        <w:sdtPr>
          <w:rPr>
            <w:rFonts w:ascii="Unistra A" w:eastAsia="MS Gothic" w:hAnsi="Unistra A" w:cs="Arial"/>
            <w:color w:val="0070C0"/>
          </w:rPr>
          <w:id w:val="-777097194"/>
          <w14:checkbox>
            <w14:checked w14:val="0"/>
            <w14:checkedState w14:val="2612" w14:font="MS Gothic"/>
            <w14:uncheckedState w14:val="2610" w14:font="MS Gothic"/>
          </w14:checkbox>
        </w:sdtPr>
        <w:sdtEndPr/>
        <w:sdtContent>
          <w:r w:rsidR="009C1DE0">
            <w:rPr>
              <w:rFonts w:ascii="MS Gothic" w:eastAsia="MS Gothic" w:hAnsi="MS Gothic" w:cs="Arial" w:hint="eastAsia"/>
              <w:color w:val="0070C0"/>
            </w:rPr>
            <w:t>☐</w:t>
          </w:r>
        </w:sdtContent>
      </w:sdt>
      <w:r w:rsidR="009C1DE0" w:rsidRPr="00017F04">
        <w:rPr>
          <w:rFonts w:ascii="Unistra A" w:hAnsi="Unistra A" w:cs="Arial"/>
          <w:color w:val="0070C0"/>
        </w:rPr>
        <w:t xml:space="preserve"> OUI</w:t>
      </w:r>
      <w:r w:rsidR="009C1DE0" w:rsidRPr="00017F04">
        <w:rPr>
          <w:rFonts w:ascii="Unistra A" w:hAnsi="Unistra A" w:cs="Arial"/>
          <w:color w:val="0070C0"/>
        </w:rPr>
        <w:tab/>
      </w:r>
      <w:r w:rsidR="009C1DE0" w:rsidRPr="00017F04">
        <w:rPr>
          <w:rFonts w:ascii="Unistra A" w:hAnsi="Unistra A" w:cs="Arial"/>
          <w:color w:val="0070C0"/>
        </w:rPr>
        <w:tab/>
      </w:r>
      <w:r w:rsidR="009C1DE0" w:rsidRPr="00017F04">
        <w:rPr>
          <w:rFonts w:ascii="Unistra A" w:hAnsi="Unistra A" w:cs="Arial"/>
          <w:color w:val="0070C0"/>
        </w:rPr>
        <w:tab/>
      </w:r>
      <w:sdt>
        <w:sdtPr>
          <w:rPr>
            <w:rFonts w:ascii="Unistra A" w:eastAsia="MS Gothic" w:hAnsi="Unistra A" w:cs="Arial"/>
            <w:color w:val="0070C0"/>
          </w:rPr>
          <w:id w:val="1696108923"/>
          <w14:checkbox>
            <w14:checked w14:val="0"/>
            <w14:checkedState w14:val="2612" w14:font="MS Gothic"/>
            <w14:uncheckedState w14:val="2610" w14:font="MS Gothic"/>
          </w14:checkbox>
        </w:sdtPr>
        <w:sdtEndPr/>
        <w:sdtContent>
          <w:r w:rsidR="009C1DE0" w:rsidRPr="00017F04">
            <w:rPr>
              <w:rFonts w:ascii="Segoe UI Symbol" w:eastAsia="MS Gothic" w:hAnsi="Segoe UI Symbol" w:cs="Segoe UI Symbol"/>
              <w:color w:val="0070C0"/>
            </w:rPr>
            <w:t>☐</w:t>
          </w:r>
        </w:sdtContent>
      </w:sdt>
      <w:r w:rsidR="009C1DE0" w:rsidRPr="00017F04">
        <w:rPr>
          <w:rFonts w:ascii="Unistra A" w:hAnsi="Unistra A" w:cs="Arial"/>
          <w:color w:val="0070C0"/>
        </w:rPr>
        <w:t xml:space="preserve"> NON</w:t>
      </w:r>
    </w:p>
    <w:p w14:paraId="64657539" w14:textId="77777777" w:rsidR="009C1DE0" w:rsidRDefault="009C1DE0" w:rsidP="00C94B8A">
      <w:pPr>
        <w:jc w:val="both"/>
        <w:rPr>
          <w:rFonts w:ascii="Unistra A" w:hAnsi="Unistra A" w:cs="Arial"/>
          <w:b/>
        </w:rPr>
      </w:pPr>
    </w:p>
    <w:p w14:paraId="234F06E4" w14:textId="77777777" w:rsidR="009C1DE0" w:rsidRPr="00052B17" w:rsidRDefault="009C1DE0" w:rsidP="00C94B8A">
      <w:pPr>
        <w:jc w:val="both"/>
        <w:rPr>
          <w:rFonts w:ascii="Unistra A" w:hAnsi="Unistra A" w:cs="Arial"/>
          <w:b/>
        </w:rPr>
      </w:pPr>
      <w:r w:rsidRPr="00052B17">
        <w:rPr>
          <w:rFonts w:ascii="Unistra A" w:hAnsi="Unistra A" w:cs="Arial"/>
          <w:b/>
        </w:rPr>
        <w:t>G.3. Échange de données informatisé (EDI)</w:t>
      </w:r>
    </w:p>
    <w:p w14:paraId="29C823FC" w14:textId="77777777" w:rsidR="009C1DE0" w:rsidRDefault="009C1DE0" w:rsidP="00C94B8A">
      <w:pPr>
        <w:rPr>
          <w:rFonts w:ascii="Unistra A" w:hAnsi="Unistra A" w:cs="Arial"/>
          <w:color w:val="FF0000"/>
        </w:rPr>
      </w:pPr>
    </w:p>
    <w:p w14:paraId="7E193523" w14:textId="3D71587B" w:rsidR="009C1DE0" w:rsidRPr="00052B17" w:rsidRDefault="009C1DE0" w:rsidP="00C94B8A">
      <w:pPr>
        <w:rPr>
          <w:rFonts w:ascii="Unistra A" w:hAnsi="Unistra A" w:cs="Arial"/>
          <w:b/>
          <w:bCs/>
        </w:rPr>
      </w:pPr>
      <w:r w:rsidRPr="00052B17">
        <w:rPr>
          <w:rFonts w:ascii="Unistra A" w:hAnsi="Unistra A" w:cs="Arial"/>
          <w:b/>
          <w:bCs/>
        </w:rPr>
        <w:lastRenderedPageBreak/>
        <w:t>Détaillez les flux EDI étape par éta</w:t>
      </w:r>
      <w:r w:rsidR="009A0FD3">
        <w:rPr>
          <w:rFonts w:ascii="Unistra A" w:hAnsi="Unistra A" w:cs="Arial"/>
          <w:b/>
          <w:bCs/>
        </w:rPr>
        <w:t>pe après validation du panier (</w:t>
      </w:r>
      <w:r w:rsidRPr="00052B17">
        <w:rPr>
          <w:rFonts w:ascii="Unistra A" w:hAnsi="Unistra A" w:cs="Arial"/>
          <w:b/>
          <w:bCs/>
        </w:rPr>
        <w:t xml:space="preserve">pour </w:t>
      </w:r>
      <w:r w:rsidR="00BD0D35" w:rsidRPr="00052B17">
        <w:rPr>
          <w:rFonts w:ascii="Unistra A" w:hAnsi="Unistra A" w:cs="Arial"/>
          <w:b/>
          <w:bCs/>
        </w:rPr>
        <w:t>info</w:t>
      </w:r>
      <w:r w:rsidR="00BD0D35">
        <w:rPr>
          <w:rFonts w:ascii="Unistra A" w:hAnsi="Unistra A" w:cs="Arial"/>
          <w:b/>
          <w:bCs/>
        </w:rPr>
        <w:t>rmation</w:t>
      </w:r>
      <w:r w:rsidR="009A0FD3">
        <w:rPr>
          <w:rFonts w:ascii="Unistra A" w:hAnsi="Unistra A" w:cs="Arial"/>
          <w:b/>
          <w:bCs/>
        </w:rPr>
        <w:t>)</w:t>
      </w:r>
    </w:p>
    <w:p w14:paraId="28188191" w14:textId="77777777" w:rsidR="009C1DE0" w:rsidRPr="00017F04" w:rsidRDefault="009C1DE0" w:rsidP="00C94B8A">
      <w:pPr>
        <w:jc w:val="both"/>
        <w:rPr>
          <w:rFonts w:ascii="Unistra A" w:hAnsi="Unistra A" w:cs="Arial"/>
          <w:color w:val="0070C0"/>
        </w:rPr>
      </w:pPr>
      <w:r w:rsidRPr="00017F04">
        <w:rPr>
          <w:rFonts w:ascii="Unistra A" w:hAnsi="Unistra A" w:cs="Arial"/>
          <w:color w:val="0070C0"/>
        </w:rPr>
        <w:t xml:space="preserve">Réponse du candidat : </w:t>
      </w:r>
    </w:p>
    <w:p w14:paraId="4F2F6946" w14:textId="307C16CB" w:rsidR="009C1DE0" w:rsidRDefault="009C1DE0" w:rsidP="00C94B8A">
      <w:pPr>
        <w:jc w:val="both"/>
        <w:rPr>
          <w:rFonts w:ascii="Unistra A" w:hAnsi="Unistra A" w:cs="Arial"/>
          <w:color w:val="0070C0"/>
        </w:rPr>
      </w:pPr>
      <w:r>
        <w:rPr>
          <w:rFonts w:ascii="Unistra A" w:hAnsi="Unistra A" w:cs="Arial"/>
          <w:color w:val="0070C0"/>
        </w:rPr>
        <w:t>…</w:t>
      </w:r>
    </w:p>
    <w:p w14:paraId="23834636" w14:textId="77777777" w:rsidR="009A0FD3" w:rsidRDefault="009A0FD3" w:rsidP="00C94B8A">
      <w:pPr>
        <w:jc w:val="both"/>
        <w:rPr>
          <w:rFonts w:ascii="Unistra A" w:hAnsi="Unistra A" w:cs="Arial"/>
          <w:color w:val="0070C0"/>
        </w:rPr>
      </w:pPr>
    </w:p>
    <w:p w14:paraId="382EF501" w14:textId="77777777" w:rsidR="009A0FD3" w:rsidRPr="00052B17" w:rsidRDefault="009A0FD3" w:rsidP="009A0FD3">
      <w:pPr>
        <w:jc w:val="both"/>
        <w:rPr>
          <w:rFonts w:ascii="Unistra A" w:hAnsi="Unistra A" w:cs="Arial"/>
          <w:b/>
          <w:bCs/>
        </w:rPr>
      </w:pPr>
      <w:r w:rsidRPr="00052B17">
        <w:rPr>
          <w:rFonts w:ascii="Unistra A" w:hAnsi="Unistra A" w:cs="Arial"/>
          <w:b/>
          <w:bCs/>
        </w:rPr>
        <w:t xml:space="preserve">Précisez le protocole de transfert des fichiers </w:t>
      </w:r>
      <w:r>
        <w:rPr>
          <w:rFonts w:ascii="Unistra A" w:hAnsi="Unistra A" w:cs="Arial"/>
          <w:b/>
          <w:bCs/>
        </w:rPr>
        <w:t>(</w:t>
      </w:r>
      <w:r w:rsidRPr="00052B17">
        <w:rPr>
          <w:rFonts w:ascii="Unistra A" w:hAnsi="Unistra A" w:cs="Arial"/>
          <w:b/>
          <w:bCs/>
        </w:rPr>
        <w:t>pour info</w:t>
      </w:r>
      <w:r>
        <w:rPr>
          <w:rFonts w:ascii="Unistra A" w:hAnsi="Unistra A" w:cs="Arial"/>
          <w:b/>
          <w:bCs/>
        </w:rPr>
        <w:t>rmation)</w:t>
      </w:r>
    </w:p>
    <w:p w14:paraId="7C7A0984" w14:textId="77777777" w:rsidR="009A0FD3" w:rsidRPr="00017F04" w:rsidRDefault="009A0FD3" w:rsidP="009A0FD3">
      <w:pPr>
        <w:jc w:val="both"/>
        <w:rPr>
          <w:rFonts w:ascii="Unistra A" w:hAnsi="Unistra A" w:cs="Arial"/>
          <w:color w:val="0070C0"/>
        </w:rPr>
      </w:pPr>
      <w:r w:rsidRPr="00017F04">
        <w:rPr>
          <w:rFonts w:ascii="Unistra A" w:hAnsi="Unistra A" w:cs="Arial"/>
          <w:color w:val="0070C0"/>
        </w:rPr>
        <w:t xml:space="preserve">Réponse du candidat : </w:t>
      </w:r>
    </w:p>
    <w:p w14:paraId="70CC0B34" w14:textId="77777777" w:rsidR="009A0FD3" w:rsidRDefault="009A0FD3" w:rsidP="009A0FD3">
      <w:pPr>
        <w:jc w:val="both"/>
        <w:rPr>
          <w:rFonts w:ascii="Unistra A" w:hAnsi="Unistra A" w:cs="Arial"/>
          <w:color w:val="0070C0"/>
        </w:rPr>
      </w:pPr>
      <w:r>
        <w:rPr>
          <w:rFonts w:ascii="Unistra A" w:hAnsi="Unistra A" w:cs="Arial"/>
          <w:color w:val="0070C0"/>
        </w:rPr>
        <w:t>…</w:t>
      </w:r>
    </w:p>
    <w:p w14:paraId="6C1DA18A" w14:textId="2971A745" w:rsidR="009C1DE0" w:rsidRPr="00095E8D" w:rsidRDefault="009C1DE0" w:rsidP="00C94B8A">
      <w:pPr>
        <w:rPr>
          <w:rFonts w:ascii="Unistra A" w:hAnsi="Unistra A"/>
          <w:color w:val="FF0000"/>
        </w:rPr>
      </w:pPr>
    </w:p>
    <w:p w14:paraId="47CB1CE0" w14:textId="501A1417" w:rsidR="009C1DE0" w:rsidRPr="00052B17" w:rsidRDefault="009C1DE0" w:rsidP="00C94B8A">
      <w:pPr>
        <w:jc w:val="both"/>
        <w:rPr>
          <w:rFonts w:ascii="Unistra A" w:hAnsi="Unistra A" w:cs="Arial"/>
          <w:b/>
          <w:bCs/>
        </w:rPr>
      </w:pPr>
      <w:r w:rsidRPr="00052B17">
        <w:rPr>
          <w:rFonts w:ascii="Unistra A" w:hAnsi="Unistra A" w:cs="Arial"/>
          <w:b/>
          <w:bCs/>
        </w:rPr>
        <w:t>Li</w:t>
      </w:r>
      <w:r w:rsidR="009A0FD3">
        <w:rPr>
          <w:rFonts w:ascii="Unistra A" w:hAnsi="Unistra A" w:cs="Arial"/>
          <w:b/>
          <w:bCs/>
        </w:rPr>
        <w:t>stez les messages EDI supportés.</w:t>
      </w:r>
    </w:p>
    <w:p w14:paraId="561F8D06" w14:textId="77777777" w:rsidR="009C1DE0" w:rsidRPr="00017F04" w:rsidRDefault="009C1DE0" w:rsidP="00C94B8A">
      <w:pPr>
        <w:jc w:val="both"/>
        <w:rPr>
          <w:rFonts w:ascii="Unistra A" w:hAnsi="Unistra A" w:cs="Arial"/>
          <w:color w:val="0070C0"/>
        </w:rPr>
      </w:pPr>
      <w:r w:rsidRPr="00017F04">
        <w:rPr>
          <w:rFonts w:ascii="Unistra A" w:hAnsi="Unistra A" w:cs="Arial"/>
          <w:color w:val="0070C0"/>
        </w:rPr>
        <w:t xml:space="preserve">Réponse du candidat : </w:t>
      </w:r>
    </w:p>
    <w:p w14:paraId="1371FC3E" w14:textId="77777777" w:rsidR="009C1DE0" w:rsidRDefault="009C1DE0" w:rsidP="00C94B8A">
      <w:pPr>
        <w:jc w:val="both"/>
        <w:rPr>
          <w:rFonts w:ascii="Unistra A" w:hAnsi="Unistra A" w:cs="Arial"/>
          <w:color w:val="0070C0"/>
        </w:rPr>
      </w:pPr>
      <w:r>
        <w:rPr>
          <w:rFonts w:ascii="Unistra A" w:hAnsi="Unistra A" w:cs="Arial"/>
          <w:color w:val="0070C0"/>
        </w:rPr>
        <w:t>…</w:t>
      </w:r>
    </w:p>
    <w:p w14:paraId="16E6A0EE" w14:textId="77777777" w:rsidR="009C1DE0" w:rsidRDefault="009C1DE0" w:rsidP="00C94B8A">
      <w:pPr>
        <w:rPr>
          <w:rFonts w:ascii="Unistra A" w:hAnsi="Unistra A" w:cs="Arial"/>
          <w:color w:val="FF0000"/>
        </w:rPr>
      </w:pPr>
    </w:p>
    <w:p w14:paraId="28B88C1A" w14:textId="77777777" w:rsidR="009C1DE0" w:rsidRPr="00052B17" w:rsidRDefault="009C1DE0" w:rsidP="00C94B8A">
      <w:pPr>
        <w:rPr>
          <w:rFonts w:ascii="Unistra A" w:hAnsi="Unistra A" w:cs="Arial"/>
          <w:color w:val="FF0000"/>
        </w:rPr>
      </w:pPr>
    </w:p>
    <w:p w14:paraId="4AE3796B" w14:textId="3FD87094" w:rsidR="009C1DE0" w:rsidRDefault="009C1DE0" w:rsidP="00C94B8A">
      <w:pPr>
        <w:jc w:val="both"/>
        <w:rPr>
          <w:rFonts w:ascii="Unistra A" w:hAnsi="Unistra A" w:cs="Arial"/>
          <w:b/>
          <w:bCs/>
        </w:rPr>
      </w:pPr>
      <w:r w:rsidRPr="00052B17">
        <w:rPr>
          <w:rFonts w:ascii="Unistra A" w:hAnsi="Unistra A" w:cs="Arial"/>
          <w:b/>
          <w:bCs/>
        </w:rPr>
        <w:t xml:space="preserve">Précisez </w:t>
      </w:r>
      <w:r w:rsidR="009A0FD3">
        <w:rPr>
          <w:rFonts w:ascii="Unistra A" w:hAnsi="Unistra A" w:cs="Arial"/>
          <w:b/>
          <w:bCs/>
        </w:rPr>
        <w:t>le format des fichiers exportés.</w:t>
      </w:r>
    </w:p>
    <w:p w14:paraId="6D63BB33" w14:textId="3BFC6411" w:rsidR="008B4B63" w:rsidRPr="008B4B63" w:rsidRDefault="008B4B63" w:rsidP="00C94B8A">
      <w:pPr>
        <w:jc w:val="both"/>
        <w:rPr>
          <w:rFonts w:ascii="Unistra A" w:hAnsi="Unistra A" w:cs="Arial"/>
          <w:bCs/>
          <w:i/>
        </w:rPr>
      </w:pPr>
      <w:r w:rsidRPr="00400457">
        <w:rPr>
          <w:rFonts w:ascii="Unistra A" w:hAnsi="Unistra A" w:cs="Arial"/>
          <w:bCs/>
          <w:i/>
        </w:rPr>
        <w:t>Rappel : Conformément au CCTP, le titulaire doit s’assurer par ses propres moyens et à ses frais de la compatibilité des formats de fichiers avec le SIGB « SEBINA NEXT ».</w:t>
      </w:r>
    </w:p>
    <w:p w14:paraId="13B5CBA6" w14:textId="77777777" w:rsidR="009C1DE0" w:rsidRPr="00017F04" w:rsidRDefault="009C1DE0" w:rsidP="00C94B8A">
      <w:pPr>
        <w:jc w:val="both"/>
        <w:rPr>
          <w:rFonts w:ascii="Unistra A" w:hAnsi="Unistra A" w:cs="Arial"/>
          <w:color w:val="0070C0"/>
        </w:rPr>
      </w:pPr>
      <w:r w:rsidRPr="00017F04">
        <w:rPr>
          <w:rFonts w:ascii="Unistra A" w:hAnsi="Unistra A" w:cs="Arial"/>
          <w:color w:val="0070C0"/>
        </w:rPr>
        <w:t xml:space="preserve">Réponse du candidat : </w:t>
      </w:r>
    </w:p>
    <w:p w14:paraId="4052679C" w14:textId="77777777" w:rsidR="009C1DE0" w:rsidRDefault="009C1DE0" w:rsidP="00C94B8A">
      <w:pPr>
        <w:jc w:val="both"/>
        <w:rPr>
          <w:rFonts w:ascii="Unistra A" w:hAnsi="Unistra A" w:cs="Arial"/>
          <w:color w:val="0070C0"/>
        </w:rPr>
      </w:pPr>
      <w:r>
        <w:rPr>
          <w:rFonts w:ascii="Unistra A" w:hAnsi="Unistra A" w:cs="Arial"/>
          <w:color w:val="0070C0"/>
        </w:rPr>
        <w:t>…</w:t>
      </w:r>
    </w:p>
    <w:p w14:paraId="345DB060" w14:textId="77777777" w:rsidR="009C1DE0" w:rsidRPr="00095E8D" w:rsidRDefault="009C1DE0" w:rsidP="00C94B8A">
      <w:pPr>
        <w:pStyle w:val="Paragraphedeliste"/>
        <w:rPr>
          <w:rFonts w:ascii="Unistra A" w:hAnsi="Unistra A" w:cs="Arial"/>
        </w:rPr>
      </w:pPr>
    </w:p>
    <w:p w14:paraId="7742786F" w14:textId="575DB612" w:rsidR="009C1DE0" w:rsidRPr="00052B17" w:rsidRDefault="009C1DE0" w:rsidP="00C94B8A">
      <w:pPr>
        <w:rPr>
          <w:rFonts w:ascii="Unistra A" w:hAnsi="Unistra A"/>
          <w:color w:val="FF0000"/>
        </w:rPr>
      </w:pPr>
    </w:p>
    <w:p w14:paraId="4C132000" w14:textId="77777777" w:rsidR="009C1DE0" w:rsidRPr="00052B17" w:rsidRDefault="009C1DE0" w:rsidP="00C94B8A">
      <w:pPr>
        <w:jc w:val="both"/>
        <w:rPr>
          <w:rFonts w:ascii="Unistra A" w:hAnsi="Unistra A" w:cs="Arial"/>
          <w:b/>
        </w:rPr>
      </w:pPr>
      <w:r>
        <w:rPr>
          <w:rFonts w:ascii="Unistra A" w:hAnsi="Unistra A" w:cs="Arial"/>
          <w:b/>
        </w:rPr>
        <w:t xml:space="preserve">G.4. </w:t>
      </w:r>
      <w:r w:rsidRPr="00052B17">
        <w:rPr>
          <w:rFonts w:ascii="Unistra A" w:hAnsi="Unistra A" w:cs="Arial"/>
          <w:b/>
        </w:rPr>
        <w:t xml:space="preserve">Fonctionnalités diverses </w:t>
      </w:r>
    </w:p>
    <w:p w14:paraId="14BF8C93" w14:textId="77777777" w:rsidR="009C1DE0" w:rsidRPr="00052B17" w:rsidRDefault="009C1DE0" w:rsidP="00C94B8A">
      <w:pPr>
        <w:jc w:val="both"/>
        <w:rPr>
          <w:rFonts w:ascii="Unistra A" w:hAnsi="Unistra A" w:cs="Arial"/>
          <w:b/>
          <w:bCs/>
        </w:rPr>
      </w:pPr>
      <w:r w:rsidRPr="00052B17">
        <w:rPr>
          <w:rFonts w:ascii="Unistra A" w:hAnsi="Unistra A" w:cs="Arial"/>
          <w:b/>
          <w:bCs/>
        </w:rPr>
        <w:t>Quelle est la durée de conservation d’un panier de commandes en ligne ? Est-il possible pour un même compte utilisateur, de créer plusieurs paniers simultanément ? De nommer les paniers ?</w:t>
      </w:r>
    </w:p>
    <w:p w14:paraId="13809E73" w14:textId="77777777" w:rsidR="009C1DE0" w:rsidRPr="00017F04" w:rsidRDefault="009C1DE0" w:rsidP="00C94B8A">
      <w:pPr>
        <w:jc w:val="both"/>
        <w:rPr>
          <w:rFonts w:ascii="Unistra A" w:hAnsi="Unistra A" w:cs="Arial"/>
          <w:color w:val="0070C0"/>
        </w:rPr>
      </w:pPr>
      <w:r w:rsidRPr="00017F04">
        <w:rPr>
          <w:rFonts w:ascii="Unistra A" w:hAnsi="Unistra A" w:cs="Arial"/>
          <w:color w:val="0070C0"/>
        </w:rPr>
        <w:t xml:space="preserve">Réponse du candidat : </w:t>
      </w:r>
    </w:p>
    <w:p w14:paraId="484B5A59" w14:textId="77777777" w:rsidR="009C1DE0" w:rsidRDefault="009C1DE0" w:rsidP="00C94B8A">
      <w:pPr>
        <w:jc w:val="both"/>
        <w:rPr>
          <w:rFonts w:ascii="Unistra A" w:hAnsi="Unistra A" w:cs="Arial"/>
          <w:color w:val="0070C0"/>
        </w:rPr>
      </w:pPr>
      <w:r>
        <w:rPr>
          <w:rFonts w:ascii="Unistra A" w:hAnsi="Unistra A" w:cs="Arial"/>
          <w:color w:val="0070C0"/>
        </w:rPr>
        <w:t>…</w:t>
      </w:r>
    </w:p>
    <w:p w14:paraId="0DD5E77F" w14:textId="77777777" w:rsidR="009C1DE0" w:rsidRPr="00095E8D" w:rsidRDefault="009C1DE0" w:rsidP="00C94B8A">
      <w:pPr>
        <w:tabs>
          <w:tab w:val="left" w:pos="5040"/>
        </w:tabs>
        <w:spacing w:before="40"/>
        <w:jc w:val="both"/>
        <w:rPr>
          <w:rFonts w:ascii="Unistra A" w:hAnsi="Unistra A" w:cs="Arial"/>
          <w:sz w:val="22"/>
          <w:szCs w:val="22"/>
        </w:rPr>
      </w:pPr>
    </w:p>
    <w:p w14:paraId="621E9A79" w14:textId="77777777" w:rsidR="009C1DE0" w:rsidRPr="00095E8D" w:rsidRDefault="009C1DE0" w:rsidP="00C94B8A">
      <w:pPr>
        <w:tabs>
          <w:tab w:val="left" w:pos="5040"/>
        </w:tabs>
        <w:spacing w:before="40"/>
        <w:jc w:val="both"/>
        <w:rPr>
          <w:rFonts w:ascii="Unistra A" w:hAnsi="Unistra A" w:cs="Arial"/>
          <w:sz w:val="22"/>
          <w:szCs w:val="22"/>
        </w:rPr>
      </w:pPr>
    </w:p>
    <w:p w14:paraId="4B18FBA8" w14:textId="77777777" w:rsidR="009C1DE0" w:rsidRPr="004B3363" w:rsidRDefault="009C1DE0" w:rsidP="00C94B8A">
      <w:pPr>
        <w:jc w:val="both"/>
        <w:rPr>
          <w:rFonts w:ascii="Unistra A" w:hAnsi="Unistra A" w:cs="Arial"/>
          <w:b/>
          <w:bCs/>
        </w:rPr>
      </w:pPr>
      <w:r w:rsidRPr="004B3363">
        <w:rPr>
          <w:rFonts w:ascii="Unistra A" w:hAnsi="Unistra A" w:cs="Arial"/>
          <w:b/>
          <w:bCs/>
        </w:rPr>
        <w:t>Est-il possible d’ajouter le cas échéant sur la page de commande un commentaire, par exemple, pour préciser les modalités particulières d’une livraison :</w:t>
      </w:r>
    </w:p>
    <w:p w14:paraId="187B44DC" w14:textId="77777777" w:rsidR="009C1DE0" w:rsidRPr="00017F04" w:rsidRDefault="009C1DE0" w:rsidP="00C94B8A">
      <w:pPr>
        <w:jc w:val="both"/>
        <w:rPr>
          <w:rFonts w:ascii="Unistra A" w:hAnsi="Unistra A" w:cs="Arial"/>
          <w:color w:val="0070C0"/>
        </w:rPr>
      </w:pPr>
      <w:r w:rsidRPr="00017F04">
        <w:rPr>
          <w:rFonts w:ascii="Unistra A" w:hAnsi="Unistra A" w:cs="Arial"/>
          <w:color w:val="0070C0"/>
        </w:rPr>
        <w:t xml:space="preserve">Réponse du candidat (cocher la case applicable) : </w:t>
      </w:r>
    </w:p>
    <w:p w14:paraId="4C0D63D1" w14:textId="77777777" w:rsidR="009C1DE0" w:rsidRPr="00052B17" w:rsidRDefault="00E07F67" w:rsidP="00C94B8A">
      <w:pPr>
        <w:spacing w:before="240" w:after="240"/>
        <w:jc w:val="both"/>
        <w:rPr>
          <w:rFonts w:ascii="Unistra A" w:hAnsi="Unistra A" w:cs="Arial"/>
          <w:color w:val="0070C0"/>
        </w:rPr>
      </w:pPr>
      <w:sdt>
        <w:sdtPr>
          <w:rPr>
            <w:rFonts w:ascii="Unistra A" w:eastAsia="MS Gothic" w:hAnsi="Unistra A" w:cs="Arial"/>
            <w:color w:val="0070C0"/>
          </w:rPr>
          <w:id w:val="-2053432"/>
          <w14:checkbox>
            <w14:checked w14:val="0"/>
            <w14:checkedState w14:val="2612" w14:font="MS Gothic"/>
            <w14:uncheckedState w14:val="2610" w14:font="MS Gothic"/>
          </w14:checkbox>
        </w:sdtPr>
        <w:sdtEndPr/>
        <w:sdtContent>
          <w:r w:rsidR="009C1DE0">
            <w:rPr>
              <w:rFonts w:ascii="MS Gothic" w:eastAsia="MS Gothic" w:hAnsi="MS Gothic" w:cs="Arial" w:hint="eastAsia"/>
              <w:color w:val="0070C0"/>
            </w:rPr>
            <w:t>☐</w:t>
          </w:r>
        </w:sdtContent>
      </w:sdt>
      <w:r w:rsidR="009C1DE0" w:rsidRPr="00017F04">
        <w:rPr>
          <w:rFonts w:ascii="Unistra A" w:hAnsi="Unistra A" w:cs="Arial"/>
          <w:color w:val="0070C0"/>
        </w:rPr>
        <w:t xml:space="preserve"> OUI</w:t>
      </w:r>
      <w:r w:rsidR="009C1DE0" w:rsidRPr="00017F04">
        <w:rPr>
          <w:rFonts w:ascii="Unistra A" w:hAnsi="Unistra A" w:cs="Arial"/>
          <w:color w:val="0070C0"/>
        </w:rPr>
        <w:tab/>
      </w:r>
      <w:r w:rsidR="009C1DE0" w:rsidRPr="00017F04">
        <w:rPr>
          <w:rFonts w:ascii="Unistra A" w:hAnsi="Unistra A" w:cs="Arial"/>
          <w:color w:val="0070C0"/>
        </w:rPr>
        <w:tab/>
      </w:r>
      <w:r w:rsidR="009C1DE0" w:rsidRPr="00017F04">
        <w:rPr>
          <w:rFonts w:ascii="Unistra A" w:hAnsi="Unistra A" w:cs="Arial"/>
          <w:color w:val="0070C0"/>
        </w:rPr>
        <w:tab/>
      </w:r>
      <w:sdt>
        <w:sdtPr>
          <w:rPr>
            <w:rFonts w:ascii="Unistra A" w:eastAsia="MS Gothic" w:hAnsi="Unistra A" w:cs="Arial"/>
            <w:color w:val="0070C0"/>
          </w:rPr>
          <w:id w:val="690801215"/>
          <w14:checkbox>
            <w14:checked w14:val="0"/>
            <w14:checkedState w14:val="2612" w14:font="MS Gothic"/>
            <w14:uncheckedState w14:val="2610" w14:font="MS Gothic"/>
          </w14:checkbox>
        </w:sdtPr>
        <w:sdtEndPr/>
        <w:sdtContent>
          <w:r w:rsidR="009C1DE0" w:rsidRPr="00017F04">
            <w:rPr>
              <w:rFonts w:ascii="Segoe UI Symbol" w:eastAsia="MS Gothic" w:hAnsi="Segoe UI Symbol" w:cs="Segoe UI Symbol"/>
              <w:color w:val="0070C0"/>
            </w:rPr>
            <w:t>☐</w:t>
          </w:r>
        </w:sdtContent>
      </w:sdt>
      <w:r w:rsidR="009C1DE0" w:rsidRPr="00017F04">
        <w:rPr>
          <w:rFonts w:ascii="Unistra A" w:hAnsi="Unistra A" w:cs="Arial"/>
          <w:color w:val="0070C0"/>
        </w:rPr>
        <w:t xml:space="preserve"> NON</w:t>
      </w:r>
    </w:p>
    <w:p w14:paraId="38BB3619" w14:textId="77777777" w:rsidR="009C1DE0" w:rsidRPr="004B3363" w:rsidRDefault="009C1DE0" w:rsidP="00C94B8A">
      <w:pPr>
        <w:jc w:val="both"/>
        <w:rPr>
          <w:rFonts w:ascii="Unistra A" w:hAnsi="Unistra A" w:cs="Arial"/>
          <w:b/>
          <w:bCs/>
        </w:rPr>
      </w:pPr>
      <w:r w:rsidRPr="00324751">
        <w:rPr>
          <w:rFonts w:ascii="Unistra A" w:hAnsi="Unistra A" w:cs="Arial"/>
          <w:b/>
          <w:bCs/>
          <w:u w:val="single"/>
        </w:rPr>
        <w:t>Si oui</w:t>
      </w:r>
      <w:r w:rsidRPr="004B3363">
        <w:rPr>
          <w:rFonts w:ascii="Unistra A" w:hAnsi="Unistra A" w:cs="Arial"/>
          <w:b/>
          <w:bCs/>
        </w:rPr>
        <w:t>, nombre de caractères pouvant être inscrit dans cette rubrique :</w:t>
      </w:r>
    </w:p>
    <w:p w14:paraId="01172983" w14:textId="77777777" w:rsidR="009C1DE0" w:rsidRPr="004B3363" w:rsidRDefault="009C1DE0" w:rsidP="00C94B8A">
      <w:pPr>
        <w:jc w:val="both"/>
        <w:rPr>
          <w:rFonts w:ascii="Unistra A" w:hAnsi="Unistra A" w:cs="Arial"/>
          <w:color w:val="0070C0"/>
        </w:rPr>
      </w:pPr>
      <w:r w:rsidRPr="00017F04">
        <w:rPr>
          <w:rFonts w:ascii="Unistra A" w:hAnsi="Unistra A" w:cs="Arial"/>
          <w:color w:val="0070C0"/>
        </w:rPr>
        <w:t xml:space="preserve">Réponse du candidat : </w:t>
      </w:r>
    </w:p>
    <w:p w14:paraId="70A0448E" w14:textId="77777777" w:rsidR="009C1DE0" w:rsidRDefault="009C1DE0" w:rsidP="00C94B8A">
      <w:pPr>
        <w:jc w:val="both"/>
        <w:rPr>
          <w:rFonts w:ascii="Unistra A" w:hAnsi="Unistra A" w:cs="Arial"/>
          <w:color w:val="0070C0"/>
        </w:rPr>
      </w:pPr>
      <w:r>
        <w:rPr>
          <w:rFonts w:ascii="Unistra A" w:hAnsi="Unistra A" w:cs="Arial"/>
          <w:color w:val="0070C0"/>
        </w:rPr>
        <w:t>…</w:t>
      </w:r>
    </w:p>
    <w:p w14:paraId="4F72DDBE" w14:textId="77777777" w:rsidR="009C1DE0" w:rsidRPr="00095E8D" w:rsidRDefault="009C1DE0" w:rsidP="00C94B8A">
      <w:pPr>
        <w:spacing w:before="240" w:after="240"/>
        <w:jc w:val="both"/>
        <w:rPr>
          <w:rFonts w:ascii="Unistra A" w:hAnsi="Unistra A" w:cs="Arial"/>
        </w:rPr>
      </w:pPr>
    </w:p>
    <w:p w14:paraId="04B1A575" w14:textId="77777777" w:rsidR="009C1DE0" w:rsidRDefault="009C1DE0" w:rsidP="00C94B8A">
      <w:pPr>
        <w:jc w:val="both"/>
        <w:rPr>
          <w:rFonts w:ascii="Unistra A" w:hAnsi="Unistra A" w:cs="Arial"/>
          <w:b/>
          <w:bCs/>
        </w:rPr>
      </w:pPr>
      <w:r w:rsidRPr="004B3363">
        <w:rPr>
          <w:rFonts w:ascii="Unistra A" w:hAnsi="Unistra A" w:cs="Arial"/>
          <w:b/>
          <w:bCs/>
        </w:rPr>
        <w:t>L’outil permet-il de saisir directement des bons de commande lorsqu’un titre est absent de la base de données, sans faire une demande de devis préalable ?</w:t>
      </w:r>
    </w:p>
    <w:p w14:paraId="2E252E68" w14:textId="77777777" w:rsidR="009C1DE0" w:rsidRPr="004B3363" w:rsidRDefault="009C1DE0" w:rsidP="00C94B8A">
      <w:pPr>
        <w:jc w:val="both"/>
        <w:rPr>
          <w:rFonts w:ascii="Unistra A" w:hAnsi="Unistra A" w:cs="Arial"/>
          <w:color w:val="0070C0"/>
        </w:rPr>
      </w:pPr>
      <w:r w:rsidRPr="00017F04">
        <w:rPr>
          <w:rFonts w:ascii="Unistra A" w:hAnsi="Unistra A" w:cs="Arial"/>
          <w:color w:val="0070C0"/>
        </w:rPr>
        <w:t xml:space="preserve">Réponse du candidat : </w:t>
      </w:r>
    </w:p>
    <w:p w14:paraId="63720865" w14:textId="77777777" w:rsidR="009C1DE0" w:rsidRPr="00324751" w:rsidRDefault="009C1DE0" w:rsidP="00C94B8A">
      <w:pPr>
        <w:jc w:val="both"/>
        <w:rPr>
          <w:rFonts w:ascii="Unistra A" w:hAnsi="Unistra A" w:cs="Arial"/>
          <w:color w:val="0070C0"/>
        </w:rPr>
      </w:pPr>
      <w:r>
        <w:rPr>
          <w:rFonts w:ascii="Unistra A" w:hAnsi="Unistra A" w:cs="Arial"/>
          <w:color w:val="0070C0"/>
        </w:rPr>
        <w:t>…</w:t>
      </w:r>
    </w:p>
    <w:p w14:paraId="28B908DF" w14:textId="77777777" w:rsidR="009C1DE0" w:rsidRPr="00095E8D" w:rsidRDefault="009C1DE0" w:rsidP="00C94B8A">
      <w:pPr>
        <w:tabs>
          <w:tab w:val="left" w:pos="5040"/>
        </w:tabs>
        <w:spacing w:before="40"/>
        <w:jc w:val="both"/>
        <w:rPr>
          <w:rFonts w:ascii="Unistra A" w:hAnsi="Unistra A" w:cs="Arial"/>
          <w:sz w:val="22"/>
          <w:szCs w:val="22"/>
        </w:rPr>
      </w:pPr>
    </w:p>
    <w:p w14:paraId="5D96285B" w14:textId="77777777" w:rsidR="009C1DE0" w:rsidRPr="004B3363" w:rsidRDefault="009C1DE0" w:rsidP="00C94B8A">
      <w:pPr>
        <w:jc w:val="both"/>
        <w:rPr>
          <w:rFonts w:ascii="Unistra A" w:hAnsi="Unistra A" w:cs="Arial"/>
          <w:b/>
          <w:bCs/>
        </w:rPr>
      </w:pPr>
      <w:r w:rsidRPr="004B3363">
        <w:rPr>
          <w:rFonts w:ascii="Unistra A" w:hAnsi="Unistra A" w:cs="Arial"/>
          <w:b/>
          <w:bCs/>
        </w:rPr>
        <w:t>L’outil doit permettre d’exporter un panier de commande en format Excel, Calc, csv ou PDF. En complément, un export en format UNIMARC ou Marc 21 serait apprécié. Quels sont vos formats d’exportations ?</w:t>
      </w:r>
    </w:p>
    <w:p w14:paraId="649700A0" w14:textId="77777777" w:rsidR="009C1DE0" w:rsidRPr="004B3363" w:rsidRDefault="009C1DE0" w:rsidP="00C94B8A">
      <w:pPr>
        <w:jc w:val="both"/>
        <w:rPr>
          <w:rFonts w:ascii="Unistra A" w:hAnsi="Unistra A" w:cs="Arial"/>
          <w:color w:val="0070C0"/>
        </w:rPr>
      </w:pPr>
      <w:r w:rsidRPr="00017F04">
        <w:rPr>
          <w:rFonts w:ascii="Unistra A" w:hAnsi="Unistra A" w:cs="Arial"/>
          <w:color w:val="0070C0"/>
        </w:rPr>
        <w:t xml:space="preserve">Réponse du candidat : </w:t>
      </w:r>
    </w:p>
    <w:p w14:paraId="0FFFE49A" w14:textId="77777777" w:rsidR="009C1DE0" w:rsidRDefault="009C1DE0" w:rsidP="00C94B8A">
      <w:pPr>
        <w:jc w:val="both"/>
        <w:rPr>
          <w:rFonts w:ascii="Unistra A" w:hAnsi="Unistra A" w:cs="Arial"/>
          <w:color w:val="0070C0"/>
        </w:rPr>
      </w:pPr>
      <w:r>
        <w:rPr>
          <w:rFonts w:ascii="Unistra A" w:hAnsi="Unistra A" w:cs="Arial"/>
          <w:color w:val="0070C0"/>
        </w:rPr>
        <w:t>…</w:t>
      </w:r>
    </w:p>
    <w:p w14:paraId="66F19FB1" w14:textId="77777777" w:rsidR="009C1DE0" w:rsidRDefault="009C1DE0" w:rsidP="00C94B8A">
      <w:pPr>
        <w:tabs>
          <w:tab w:val="left" w:pos="5040"/>
        </w:tabs>
        <w:spacing w:before="40"/>
        <w:jc w:val="both"/>
        <w:rPr>
          <w:rFonts w:ascii="Unistra A" w:hAnsi="Unistra A" w:cs="Arial"/>
          <w:b/>
          <w:sz w:val="20"/>
          <w:szCs w:val="20"/>
        </w:rPr>
      </w:pPr>
    </w:p>
    <w:p w14:paraId="5E882888" w14:textId="77777777" w:rsidR="009C1DE0" w:rsidRPr="004B3363" w:rsidRDefault="009C1DE0" w:rsidP="00C94B8A">
      <w:pPr>
        <w:jc w:val="both"/>
        <w:rPr>
          <w:rFonts w:ascii="Unistra A" w:hAnsi="Unistra A" w:cs="Arial"/>
          <w:b/>
          <w:bCs/>
        </w:rPr>
      </w:pPr>
      <w:r w:rsidRPr="004B3363">
        <w:rPr>
          <w:rFonts w:ascii="Unistra A" w:hAnsi="Unistra A" w:cs="Arial"/>
          <w:b/>
          <w:bCs/>
        </w:rPr>
        <w:lastRenderedPageBreak/>
        <w:t xml:space="preserve">Après validation de la commande sur le site internet, un message de confirmation écrit est adressé </w:t>
      </w:r>
      <w:r w:rsidRPr="00324751">
        <w:rPr>
          <w:rFonts w:ascii="Unistra A" w:hAnsi="Unistra A" w:cs="Arial"/>
          <w:b/>
          <w:bCs/>
          <w:u w:val="single"/>
        </w:rPr>
        <w:t>obligatoirement</w:t>
      </w:r>
      <w:r w:rsidRPr="004B3363">
        <w:rPr>
          <w:rFonts w:ascii="Unistra A" w:hAnsi="Unistra A" w:cs="Arial"/>
          <w:b/>
          <w:bCs/>
        </w:rPr>
        <w:t xml:space="preserve"> au s</w:t>
      </w:r>
      <w:r>
        <w:rPr>
          <w:rFonts w:ascii="Unistra A" w:hAnsi="Unistra A" w:cs="Arial"/>
          <w:b/>
          <w:bCs/>
        </w:rPr>
        <w:t>ervice qui a saisi la commande. Précisez les canaux d’envoi de ce message</w:t>
      </w:r>
    </w:p>
    <w:p w14:paraId="2887E471" w14:textId="77777777" w:rsidR="009C1DE0" w:rsidRPr="004B3363" w:rsidRDefault="009C1DE0" w:rsidP="00C94B8A">
      <w:pPr>
        <w:jc w:val="both"/>
        <w:rPr>
          <w:rFonts w:ascii="Unistra A" w:hAnsi="Unistra A" w:cs="Arial"/>
          <w:color w:val="0070C0"/>
        </w:rPr>
      </w:pPr>
      <w:r w:rsidRPr="00017F04">
        <w:rPr>
          <w:rFonts w:ascii="Unistra A" w:hAnsi="Unistra A" w:cs="Arial"/>
          <w:color w:val="0070C0"/>
        </w:rPr>
        <w:t xml:space="preserve">Réponse du candidat : </w:t>
      </w:r>
    </w:p>
    <w:p w14:paraId="00538045" w14:textId="77777777" w:rsidR="009C1DE0" w:rsidRDefault="009C1DE0" w:rsidP="00C94B8A">
      <w:pPr>
        <w:jc w:val="both"/>
        <w:rPr>
          <w:rFonts w:ascii="Unistra A" w:hAnsi="Unistra A" w:cs="Arial"/>
          <w:color w:val="0070C0"/>
        </w:rPr>
      </w:pPr>
      <w:r>
        <w:rPr>
          <w:rFonts w:ascii="Unistra A" w:hAnsi="Unistra A" w:cs="Arial"/>
          <w:color w:val="0070C0"/>
        </w:rPr>
        <w:t>…</w:t>
      </w:r>
    </w:p>
    <w:p w14:paraId="1E6C99E8" w14:textId="77777777" w:rsidR="009C1DE0" w:rsidRDefault="009C1DE0" w:rsidP="00C94B8A">
      <w:pPr>
        <w:tabs>
          <w:tab w:val="left" w:pos="5040"/>
        </w:tabs>
        <w:spacing w:before="40"/>
        <w:jc w:val="both"/>
        <w:rPr>
          <w:rFonts w:ascii="Unistra A" w:hAnsi="Unistra A" w:cs="Arial"/>
          <w:b/>
          <w:sz w:val="20"/>
          <w:szCs w:val="20"/>
        </w:rPr>
      </w:pPr>
    </w:p>
    <w:p w14:paraId="47590DA8" w14:textId="77777777" w:rsidR="009C1DE0" w:rsidRDefault="009C1DE0" w:rsidP="00C94B8A">
      <w:pPr>
        <w:tabs>
          <w:tab w:val="left" w:pos="5040"/>
        </w:tabs>
        <w:spacing w:before="40"/>
        <w:jc w:val="both"/>
        <w:rPr>
          <w:rFonts w:ascii="Unistra A" w:hAnsi="Unistra A" w:cs="Arial"/>
          <w:b/>
          <w:sz w:val="20"/>
          <w:szCs w:val="20"/>
        </w:rPr>
      </w:pPr>
    </w:p>
    <w:p w14:paraId="3E6DCCFC" w14:textId="77777777" w:rsidR="009C1DE0" w:rsidRPr="001B1CAF" w:rsidRDefault="009C1DE0" w:rsidP="00C94B8A">
      <w:pPr>
        <w:jc w:val="both"/>
        <w:rPr>
          <w:rFonts w:ascii="Unistra A" w:hAnsi="Unistra A" w:cs="Arial"/>
          <w:b/>
        </w:rPr>
      </w:pPr>
      <w:r w:rsidRPr="001B1CAF">
        <w:rPr>
          <w:rFonts w:ascii="Unistra A" w:hAnsi="Unistra A" w:cs="Arial"/>
          <w:b/>
        </w:rPr>
        <w:t xml:space="preserve"> G.5. Suivi des commandes</w:t>
      </w:r>
    </w:p>
    <w:p w14:paraId="155DA90E" w14:textId="77777777" w:rsidR="009C1DE0" w:rsidRPr="00095E8D" w:rsidRDefault="009C1DE0" w:rsidP="00C94B8A">
      <w:pPr>
        <w:tabs>
          <w:tab w:val="left" w:pos="5040"/>
        </w:tabs>
        <w:spacing w:before="40"/>
        <w:jc w:val="both"/>
        <w:rPr>
          <w:rFonts w:ascii="Unistra A" w:hAnsi="Unistra A" w:cs="Arial"/>
          <w:sz w:val="22"/>
          <w:szCs w:val="22"/>
        </w:rPr>
      </w:pPr>
    </w:p>
    <w:p w14:paraId="452B38D4" w14:textId="77777777" w:rsidR="009C1DE0" w:rsidRPr="00324751" w:rsidRDefault="009C1DE0" w:rsidP="00C94B8A">
      <w:pPr>
        <w:jc w:val="both"/>
        <w:rPr>
          <w:rFonts w:ascii="Unistra A" w:hAnsi="Unistra A" w:cs="Arial"/>
          <w:b/>
          <w:bCs/>
        </w:rPr>
      </w:pPr>
      <w:r w:rsidRPr="00324751">
        <w:rPr>
          <w:rFonts w:ascii="Unistra A" w:hAnsi="Unistra A" w:cs="Arial"/>
          <w:b/>
          <w:bCs/>
        </w:rPr>
        <w:t>L’outil donne-t-il la possibilité de suivre l’avancement des commandes sur le site (préparation + expédition des colis) ?</w:t>
      </w:r>
    </w:p>
    <w:p w14:paraId="26300671" w14:textId="77777777" w:rsidR="009C1DE0" w:rsidRPr="004B3363" w:rsidRDefault="009C1DE0" w:rsidP="00C94B8A">
      <w:pPr>
        <w:jc w:val="both"/>
        <w:rPr>
          <w:rFonts w:ascii="Unistra A" w:hAnsi="Unistra A" w:cs="Arial"/>
          <w:color w:val="0070C0"/>
        </w:rPr>
      </w:pPr>
      <w:r w:rsidRPr="00017F04">
        <w:rPr>
          <w:rFonts w:ascii="Unistra A" w:hAnsi="Unistra A" w:cs="Arial"/>
          <w:color w:val="0070C0"/>
        </w:rPr>
        <w:t xml:space="preserve">Réponse du candidat : </w:t>
      </w:r>
    </w:p>
    <w:p w14:paraId="1B73E655" w14:textId="77777777" w:rsidR="009C1DE0" w:rsidRDefault="009C1DE0" w:rsidP="00C94B8A">
      <w:pPr>
        <w:jc w:val="both"/>
        <w:rPr>
          <w:rFonts w:ascii="Unistra A" w:hAnsi="Unistra A" w:cs="Arial"/>
          <w:color w:val="0070C0"/>
        </w:rPr>
      </w:pPr>
      <w:r>
        <w:rPr>
          <w:rFonts w:ascii="Unistra A" w:hAnsi="Unistra A" w:cs="Arial"/>
          <w:color w:val="0070C0"/>
        </w:rPr>
        <w:t>…</w:t>
      </w:r>
    </w:p>
    <w:p w14:paraId="48581715" w14:textId="77777777" w:rsidR="009C1DE0" w:rsidRPr="00324751" w:rsidRDefault="009C1DE0" w:rsidP="00C94B8A">
      <w:pPr>
        <w:jc w:val="both"/>
        <w:rPr>
          <w:rFonts w:ascii="Unistra A" w:hAnsi="Unistra A" w:cs="Arial"/>
          <w:color w:val="0070C0"/>
        </w:rPr>
      </w:pPr>
    </w:p>
    <w:p w14:paraId="767A500D" w14:textId="77777777" w:rsidR="009C1DE0" w:rsidRPr="00324751" w:rsidRDefault="009C1DE0" w:rsidP="00C94B8A">
      <w:pPr>
        <w:jc w:val="both"/>
        <w:rPr>
          <w:rFonts w:ascii="Unistra A" w:hAnsi="Unistra A" w:cs="Arial"/>
          <w:b/>
          <w:bCs/>
        </w:rPr>
      </w:pPr>
      <w:r w:rsidRPr="00324751">
        <w:rPr>
          <w:rFonts w:ascii="Unistra A" w:hAnsi="Unistra A" w:cs="Arial"/>
          <w:b/>
          <w:bCs/>
        </w:rPr>
        <w:t>L’outil permet-il de visualiser l’historique des commandes soldées (livrées, facturées) ?</w:t>
      </w:r>
    </w:p>
    <w:p w14:paraId="4D5DF13E" w14:textId="77777777" w:rsidR="009C1DE0" w:rsidRPr="00017F04" w:rsidRDefault="009C1DE0" w:rsidP="00C94B8A">
      <w:pPr>
        <w:jc w:val="both"/>
        <w:rPr>
          <w:rFonts w:ascii="Unistra A" w:hAnsi="Unistra A" w:cs="Arial"/>
          <w:color w:val="0070C0"/>
        </w:rPr>
      </w:pPr>
      <w:r w:rsidRPr="00017F04">
        <w:rPr>
          <w:rFonts w:ascii="Unistra A" w:hAnsi="Unistra A" w:cs="Arial"/>
          <w:color w:val="0070C0"/>
        </w:rPr>
        <w:t xml:space="preserve">Réponse du candidat (cocher la case applicable) : </w:t>
      </w:r>
    </w:p>
    <w:p w14:paraId="27FCAE5E" w14:textId="77777777" w:rsidR="009C1DE0" w:rsidRPr="00052B17" w:rsidRDefault="00E07F67" w:rsidP="00C94B8A">
      <w:pPr>
        <w:spacing w:before="240" w:after="240"/>
        <w:jc w:val="both"/>
        <w:rPr>
          <w:rFonts w:ascii="Unistra A" w:hAnsi="Unistra A" w:cs="Arial"/>
          <w:color w:val="0070C0"/>
        </w:rPr>
      </w:pPr>
      <w:sdt>
        <w:sdtPr>
          <w:rPr>
            <w:rFonts w:ascii="Unistra A" w:eastAsia="MS Gothic" w:hAnsi="Unistra A" w:cs="Arial"/>
            <w:color w:val="0070C0"/>
          </w:rPr>
          <w:id w:val="563768908"/>
          <w14:checkbox>
            <w14:checked w14:val="0"/>
            <w14:checkedState w14:val="2612" w14:font="MS Gothic"/>
            <w14:uncheckedState w14:val="2610" w14:font="MS Gothic"/>
          </w14:checkbox>
        </w:sdtPr>
        <w:sdtEndPr/>
        <w:sdtContent>
          <w:r w:rsidR="009C1DE0">
            <w:rPr>
              <w:rFonts w:ascii="MS Gothic" w:eastAsia="MS Gothic" w:hAnsi="MS Gothic" w:cs="Arial" w:hint="eastAsia"/>
              <w:color w:val="0070C0"/>
            </w:rPr>
            <w:t>☐</w:t>
          </w:r>
        </w:sdtContent>
      </w:sdt>
      <w:r w:rsidR="009C1DE0" w:rsidRPr="00017F04">
        <w:rPr>
          <w:rFonts w:ascii="Unistra A" w:hAnsi="Unistra A" w:cs="Arial"/>
          <w:color w:val="0070C0"/>
        </w:rPr>
        <w:t xml:space="preserve"> OUI</w:t>
      </w:r>
      <w:r w:rsidR="009C1DE0" w:rsidRPr="00017F04">
        <w:rPr>
          <w:rFonts w:ascii="Unistra A" w:hAnsi="Unistra A" w:cs="Arial"/>
          <w:color w:val="0070C0"/>
        </w:rPr>
        <w:tab/>
      </w:r>
      <w:r w:rsidR="009C1DE0" w:rsidRPr="00017F04">
        <w:rPr>
          <w:rFonts w:ascii="Unistra A" w:hAnsi="Unistra A" w:cs="Arial"/>
          <w:color w:val="0070C0"/>
        </w:rPr>
        <w:tab/>
      </w:r>
      <w:r w:rsidR="009C1DE0" w:rsidRPr="00017F04">
        <w:rPr>
          <w:rFonts w:ascii="Unistra A" w:hAnsi="Unistra A" w:cs="Arial"/>
          <w:color w:val="0070C0"/>
        </w:rPr>
        <w:tab/>
      </w:r>
      <w:sdt>
        <w:sdtPr>
          <w:rPr>
            <w:rFonts w:ascii="Unistra A" w:eastAsia="MS Gothic" w:hAnsi="Unistra A" w:cs="Arial"/>
            <w:color w:val="0070C0"/>
          </w:rPr>
          <w:id w:val="-1238006199"/>
          <w14:checkbox>
            <w14:checked w14:val="0"/>
            <w14:checkedState w14:val="2612" w14:font="MS Gothic"/>
            <w14:uncheckedState w14:val="2610" w14:font="MS Gothic"/>
          </w14:checkbox>
        </w:sdtPr>
        <w:sdtEndPr/>
        <w:sdtContent>
          <w:r w:rsidR="009C1DE0" w:rsidRPr="00017F04">
            <w:rPr>
              <w:rFonts w:ascii="Segoe UI Symbol" w:eastAsia="MS Gothic" w:hAnsi="Segoe UI Symbol" w:cs="Segoe UI Symbol"/>
              <w:color w:val="0070C0"/>
            </w:rPr>
            <w:t>☐</w:t>
          </w:r>
        </w:sdtContent>
      </w:sdt>
      <w:r w:rsidR="009C1DE0" w:rsidRPr="00017F04">
        <w:rPr>
          <w:rFonts w:ascii="Unistra A" w:hAnsi="Unistra A" w:cs="Arial"/>
          <w:color w:val="0070C0"/>
        </w:rPr>
        <w:t xml:space="preserve"> NON</w:t>
      </w:r>
    </w:p>
    <w:p w14:paraId="23BA13A2" w14:textId="77777777" w:rsidR="009C1DE0" w:rsidRPr="00324751" w:rsidRDefault="009C1DE0" w:rsidP="00C94B8A">
      <w:pPr>
        <w:jc w:val="both"/>
        <w:rPr>
          <w:rFonts w:ascii="Unistra A" w:hAnsi="Unistra A" w:cs="Arial"/>
          <w:b/>
          <w:bCs/>
        </w:rPr>
      </w:pPr>
      <w:r w:rsidRPr="00324751">
        <w:rPr>
          <w:rFonts w:ascii="Unistra A" w:hAnsi="Unistra A" w:cs="Arial"/>
          <w:b/>
          <w:bCs/>
          <w:u w:val="single"/>
        </w:rPr>
        <w:t>Si oui</w:t>
      </w:r>
      <w:r w:rsidRPr="00324751">
        <w:rPr>
          <w:rFonts w:ascii="Unistra A" w:hAnsi="Unistra A" w:cs="Arial"/>
          <w:b/>
          <w:bCs/>
        </w:rPr>
        <w:t>, avec quelle antériorité ?</w:t>
      </w:r>
    </w:p>
    <w:p w14:paraId="348FEC45" w14:textId="77777777" w:rsidR="009C1DE0" w:rsidRPr="004B3363" w:rsidRDefault="009C1DE0" w:rsidP="00C94B8A">
      <w:pPr>
        <w:jc w:val="both"/>
        <w:rPr>
          <w:rFonts w:ascii="Unistra A" w:hAnsi="Unistra A" w:cs="Arial"/>
          <w:color w:val="0070C0"/>
        </w:rPr>
      </w:pPr>
      <w:r w:rsidRPr="00017F04">
        <w:rPr>
          <w:rFonts w:ascii="Unistra A" w:hAnsi="Unistra A" w:cs="Arial"/>
          <w:color w:val="0070C0"/>
        </w:rPr>
        <w:t xml:space="preserve">Réponse du candidat : </w:t>
      </w:r>
    </w:p>
    <w:p w14:paraId="1067D24F" w14:textId="77777777" w:rsidR="009C1DE0" w:rsidRDefault="009C1DE0" w:rsidP="00C94B8A">
      <w:pPr>
        <w:jc w:val="both"/>
        <w:rPr>
          <w:rFonts w:ascii="Unistra A" w:hAnsi="Unistra A" w:cs="Arial"/>
          <w:color w:val="0070C0"/>
        </w:rPr>
      </w:pPr>
      <w:r>
        <w:rPr>
          <w:rFonts w:ascii="Unistra A" w:hAnsi="Unistra A" w:cs="Arial"/>
          <w:color w:val="0070C0"/>
        </w:rPr>
        <w:t>…</w:t>
      </w:r>
    </w:p>
    <w:p w14:paraId="79FBDFDC" w14:textId="77777777" w:rsidR="009C1DE0" w:rsidRDefault="009C1DE0" w:rsidP="00C94B8A"/>
    <w:p w14:paraId="4EC7FFD8" w14:textId="77777777" w:rsidR="009C1DE0" w:rsidRPr="001B1CAF" w:rsidRDefault="009C1DE0" w:rsidP="00C94B8A"/>
    <w:p w14:paraId="69AEE44C" w14:textId="77777777" w:rsidR="009C1DE0" w:rsidRPr="001B1CAF" w:rsidRDefault="009C1DE0" w:rsidP="00C94B8A">
      <w:pPr>
        <w:jc w:val="both"/>
        <w:rPr>
          <w:rFonts w:ascii="Unistra A" w:hAnsi="Unistra A" w:cs="Arial"/>
          <w:b/>
        </w:rPr>
      </w:pPr>
      <w:r w:rsidRPr="001B1CAF">
        <w:rPr>
          <w:rFonts w:ascii="Unistra A" w:hAnsi="Unistra A" w:cs="Arial"/>
          <w:b/>
        </w:rPr>
        <w:t xml:space="preserve">G.6. Formation et aides à l'utilisation du site Web </w:t>
      </w:r>
    </w:p>
    <w:p w14:paraId="757927D9" w14:textId="77777777" w:rsidR="009C1DE0" w:rsidRDefault="009C1DE0" w:rsidP="00C94B8A">
      <w:pPr>
        <w:jc w:val="both"/>
        <w:rPr>
          <w:rFonts w:ascii="Unistra A" w:hAnsi="Unistra A" w:cs="Arial"/>
          <w:b/>
          <w:bCs/>
        </w:rPr>
      </w:pPr>
    </w:p>
    <w:p w14:paraId="43FAB3C8" w14:textId="77777777" w:rsidR="009C1DE0" w:rsidRPr="001B1CAF" w:rsidRDefault="009C1DE0" w:rsidP="00C94B8A">
      <w:pPr>
        <w:jc w:val="both"/>
        <w:rPr>
          <w:rFonts w:ascii="Unistra A" w:hAnsi="Unistra A" w:cs="Arial"/>
          <w:b/>
          <w:bCs/>
        </w:rPr>
      </w:pPr>
      <w:r w:rsidRPr="001B1CAF">
        <w:rPr>
          <w:rFonts w:ascii="Unistra A" w:hAnsi="Unistra A" w:cs="Arial"/>
          <w:b/>
          <w:bCs/>
        </w:rPr>
        <w:t xml:space="preserve">Le candidat propose-t-il une aide </w:t>
      </w:r>
      <w:r w:rsidRPr="001B1CAF">
        <w:rPr>
          <w:rFonts w:ascii="Unistra A" w:hAnsi="Unistra A" w:cs="Arial"/>
          <w:b/>
          <w:bCs/>
          <w:u w:val="single"/>
        </w:rPr>
        <w:t>en ligne</w:t>
      </w:r>
      <w:r w:rsidRPr="001B1CAF">
        <w:rPr>
          <w:rFonts w:ascii="Unistra A" w:hAnsi="Unistra A" w:cs="Arial"/>
          <w:b/>
          <w:bCs/>
        </w:rPr>
        <w:t xml:space="preserve"> pour l’utilisation du site web marchand accessible par l’ensemble des utilisateurs ? </w:t>
      </w:r>
    </w:p>
    <w:p w14:paraId="03CFD48E" w14:textId="77777777" w:rsidR="009C1DE0" w:rsidRPr="00017F04" w:rsidRDefault="009C1DE0" w:rsidP="00C94B8A">
      <w:pPr>
        <w:jc w:val="both"/>
        <w:rPr>
          <w:rFonts w:ascii="Unistra A" w:hAnsi="Unistra A" w:cs="Arial"/>
          <w:color w:val="0070C0"/>
        </w:rPr>
      </w:pPr>
      <w:r w:rsidRPr="00017F04">
        <w:rPr>
          <w:rFonts w:ascii="Unistra A" w:hAnsi="Unistra A" w:cs="Arial"/>
          <w:color w:val="0070C0"/>
        </w:rPr>
        <w:t xml:space="preserve">Réponse du candidat (cocher la case applicable) : </w:t>
      </w:r>
    </w:p>
    <w:p w14:paraId="5719F758" w14:textId="77777777" w:rsidR="009C1DE0" w:rsidRPr="00052B17" w:rsidRDefault="00E07F67" w:rsidP="00C94B8A">
      <w:pPr>
        <w:spacing w:before="240" w:after="240"/>
        <w:jc w:val="both"/>
        <w:rPr>
          <w:rFonts w:ascii="Unistra A" w:hAnsi="Unistra A" w:cs="Arial"/>
          <w:color w:val="0070C0"/>
        </w:rPr>
      </w:pPr>
      <w:sdt>
        <w:sdtPr>
          <w:rPr>
            <w:rFonts w:ascii="Unistra A" w:eastAsia="MS Gothic" w:hAnsi="Unistra A" w:cs="Arial"/>
            <w:color w:val="0070C0"/>
          </w:rPr>
          <w:id w:val="-609972695"/>
          <w14:checkbox>
            <w14:checked w14:val="0"/>
            <w14:checkedState w14:val="2612" w14:font="MS Gothic"/>
            <w14:uncheckedState w14:val="2610" w14:font="MS Gothic"/>
          </w14:checkbox>
        </w:sdtPr>
        <w:sdtEndPr/>
        <w:sdtContent>
          <w:r w:rsidR="009C1DE0">
            <w:rPr>
              <w:rFonts w:ascii="MS Gothic" w:eastAsia="MS Gothic" w:hAnsi="MS Gothic" w:cs="Arial" w:hint="eastAsia"/>
              <w:color w:val="0070C0"/>
            </w:rPr>
            <w:t>☐</w:t>
          </w:r>
        </w:sdtContent>
      </w:sdt>
      <w:r w:rsidR="009C1DE0" w:rsidRPr="00017F04">
        <w:rPr>
          <w:rFonts w:ascii="Unistra A" w:hAnsi="Unistra A" w:cs="Arial"/>
          <w:color w:val="0070C0"/>
        </w:rPr>
        <w:t xml:space="preserve"> OUI</w:t>
      </w:r>
      <w:r w:rsidR="009C1DE0" w:rsidRPr="00017F04">
        <w:rPr>
          <w:rFonts w:ascii="Unistra A" w:hAnsi="Unistra A" w:cs="Arial"/>
          <w:color w:val="0070C0"/>
        </w:rPr>
        <w:tab/>
      </w:r>
      <w:r w:rsidR="009C1DE0" w:rsidRPr="00017F04">
        <w:rPr>
          <w:rFonts w:ascii="Unistra A" w:hAnsi="Unistra A" w:cs="Arial"/>
          <w:color w:val="0070C0"/>
        </w:rPr>
        <w:tab/>
      </w:r>
      <w:r w:rsidR="009C1DE0" w:rsidRPr="00017F04">
        <w:rPr>
          <w:rFonts w:ascii="Unistra A" w:hAnsi="Unistra A" w:cs="Arial"/>
          <w:color w:val="0070C0"/>
        </w:rPr>
        <w:tab/>
      </w:r>
      <w:sdt>
        <w:sdtPr>
          <w:rPr>
            <w:rFonts w:ascii="Unistra A" w:eastAsia="MS Gothic" w:hAnsi="Unistra A" w:cs="Arial"/>
            <w:color w:val="0070C0"/>
          </w:rPr>
          <w:id w:val="720646079"/>
          <w14:checkbox>
            <w14:checked w14:val="0"/>
            <w14:checkedState w14:val="2612" w14:font="MS Gothic"/>
            <w14:uncheckedState w14:val="2610" w14:font="MS Gothic"/>
          </w14:checkbox>
        </w:sdtPr>
        <w:sdtEndPr/>
        <w:sdtContent>
          <w:r w:rsidR="009C1DE0" w:rsidRPr="00017F04">
            <w:rPr>
              <w:rFonts w:ascii="Segoe UI Symbol" w:eastAsia="MS Gothic" w:hAnsi="Segoe UI Symbol" w:cs="Segoe UI Symbol"/>
              <w:color w:val="0070C0"/>
            </w:rPr>
            <w:t>☐</w:t>
          </w:r>
        </w:sdtContent>
      </w:sdt>
      <w:r w:rsidR="009C1DE0" w:rsidRPr="00017F04">
        <w:rPr>
          <w:rFonts w:ascii="Unistra A" w:hAnsi="Unistra A" w:cs="Arial"/>
          <w:color w:val="0070C0"/>
        </w:rPr>
        <w:t xml:space="preserve"> NON</w:t>
      </w:r>
    </w:p>
    <w:p w14:paraId="1A32C7CF" w14:textId="77777777" w:rsidR="009C1DE0" w:rsidRPr="001B1CAF" w:rsidRDefault="009C1DE0" w:rsidP="00C94B8A">
      <w:pPr>
        <w:jc w:val="both"/>
        <w:rPr>
          <w:rFonts w:ascii="Unistra A" w:hAnsi="Unistra A" w:cs="Arial"/>
          <w:b/>
          <w:bCs/>
          <w:u w:val="single"/>
        </w:rPr>
      </w:pPr>
      <w:r w:rsidRPr="001B1CAF">
        <w:rPr>
          <w:rFonts w:ascii="Unistra A" w:hAnsi="Unistra A" w:cs="Arial"/>
          <w:b/>
          <w:bCs/>
          <w:u w:val="single"/>
        </w:rPr>
        <w:t>Si oui,</w:t>
      </w:r>
      <w:r w:rsidRPr="001B1CAF">
        <w:rPr>
          <w:rFonts w:ascii="Unistra A" w:hAnsi="Unistra A" w:cs="Arial"/>
          <w:b/>
          <w:bCs/>
        </w:rPr>
        <w:t xml:space="preserve"> sous quelle forme ? </w:t>
      </w:r>
    </w:p>
    <w:p w14:paraId="292805B3" w14:textId="77777777" w:rsidR="009C1DE0" w:rsidRPr="004B3363" w:rsidRDefault="009C1DE0" w:rsidP="00C94B8A">
      <w:pPr>
        <w:jc w:val="both"/>
        <w:rPr>
          <w:rFonts w:ascii="Unistra A" w:hAnsi="Unistra A" w:cs="Arial"/>
          <w:color w:val="0070C0"/>
        </w:rPr>
      </w:pPr>
      <w:r w:rsidRPr="00017F04">
        <w:rPr>
          <w:rFonts w:ascii="Unistra A" w:hAnsi="Unistra A" w:cs="Arial"/>
          <w:color w:val="0070C0"/>
        </w:rPr>
        <w:t xml:space="preserve">Réponse du candidat : </w:t>
      </w:r>
    </w:p>
    <w:p w14:paraId="7F6F7206" w14:textId="77777777" w:rsidR="009C1DE0" w:rsidRDefault="009C1DE0" w:rsidP="00C94B8A">
      <w:pPr>
        <w:jc w:val="both"/>
        <w:rPr>
          <w:rFonts w:ascii="Unistra A" w:hAnsi="Unistra A" w:cs="Arial"/>
          <w:color w:val="0070C0"/>
        </w:rPr>
      </w:pPr>
      <w:r>
        <w:rPr>
          <w:rFonts w:ascii="Unistra A" w:hAnsi="Unistra A" w:cs="Arial"/>
          <w:color w:val="0070C0"/>
        </w:rPr>
        <w:t>…</w:t>
      </w:r>
    </w:p>
    <w:p w14:paraId="697C5682" w14:textId="3637E9E3" w:rsidR="009C1DE0" w:rsidRDefault="009C1DE0" w:rsidP="00C94B8A">
      <w:pPr>
        <w:jc w:val="both"/>
        <w:rPr>
          <w:rFonts w:ascii="Unistra A" w:hAnsi="Unistra A" w:cs="Arial"/>
          <w:color w:val="0070C0"/>
        </w:rPr>
      </w:pPr>
    </w:p>
    <w:p w14:paraId="620FA233" w14:textId="77777777" w:rsidR="009C1DE0" w:rsidRPr="001B1CAF" w:rsidRDefault="009C1DE0" w:rsidP="00C94B8A">
      <w:pPr>
        <w:jc w:val="both"/>
        <w:rPr>
          <w:rFonts w:ascii="Unistra A" w:hAnsi="Unistra A" w:cs="Arial"/>
          <w:b/>
          <w:bCs/>
        </w:rPr>
      </w:pPr>
      <w:r w:rsidRPr="001B1CAF">
        <w:rPr>
          <w:rFonts w:ascii="Unistra A" w:hAnsi="Unistra A" w:cs="Arial"/>
          <w:b/>
          <w:bCs/>
        </w:rPr>
        <w:t xml:space="preserve">Le candidat propose-t-il </w:t>
      </w:r>
      <w:r w:rsidRPr="001B1CAF">
        <w:rPr>
          <w:rFonts w:ascii="Unistra A" w:hAnsi="Unistra A" w:cs="Arial"/>
          <w:b/>
          <w:bCs/>
          <w:u w:val="single"/>
        </w:rPr>
        <w:t>un service d’assistance</w:t>
      </w:r>
      <w:r w:rsidRPr="001B1CAF">
        <w:rPr>
          <w:rFonts w:ascii="Unistra A" w:hAnsi="Unistra A" w:cs="Arial"/>
          <w:b/>
          <w:bCs/>
        </w:rPr>
        <w:t xml:space="preserve"> pour l’utilisation du site web marchand accessible par l’ensemble des utilisateurs ? </w:t>
      </w:r>
    </w:p>
    <w:p w14:paraId="0CCE6ABA" w14:textId="77777777" w:rsidR="009C1DE0" w:rsidRPr="00017F04" w:rsidRDefault="009C1DE0" w:rsidP="00C94B8A">
      <w:pPr>
        <w:jc w:val="both"/>
        <w:rPr>
          <w:rFonts w:ascii="Unistra A" w:hAnsi="Unistra A" w:cs="Arial"/>
          <w:color w:val="0070C0"/>
        </w:rPr>
      </w:pPr>
      <w:r w:rsidRPr="00017F04">
        <w:rPr>
          <w:rFonts w:ascii="Unistra A" w:hAnsi="Unistra A" w:cs="Arial"/>
          <w:color w:val="0070C0"/>
        </w:rPr>
        <w:t xml:space="preserve">Réponse du candidat (cocher la case applicable) : </w:t>
      </w:r>
    </w:p>
    <w:p w14:paraId="65E12022" w14:textId="77777777" w:rsidR="009C1DE0" w:rsidRPr="00052B17" w:rsidRDefault="00E07F67" w:rsidP="00C94B8A">
      <w:pPr>
        <w:spacing w:before="240" w:after="240"/>
        <w:jc w:val="both"/>
        <w:rPr>
          <w:rFonts w:ascii="Unistra A" w:hAnsi="Unistra A" w:cs="Arial"/>
          <w:color w:val="0070C0"/>
        </w:rPr>
      </w:pPr>
      <w:sdt>
        <w:sdtPr>
          <w:rPr>
            <w:rFonts w:ascii="Unistra A" w:eastAsia="MS Gothic" w:hAnsi="Unistra A" w:cs="Arial"/>
            <w:color w:val="0070C0"/>
          </w:rPr>
          <w:id w:val="1757323611"/>
          <w14:checkbox>
            <w14:checked w14:val="0"/>
            <w14:checkedState w14:val="2612" w14:font="MS Gothic"/>
            <w14:uncheckedState w14:val="2610" w14:font="MS Gothic"/>
          </w14:checkbox>
        </w:sdtPr>
        <w:sdtEndPr/>
        <w:sdtContent>
          <w:r w:rsidR="009C1DE0">
            <w:rPr>
              <w:rFonts w:ascii="MS Gothic" w:eastAsia="MS Gothic" w:hAnsi="MS Gothic" w:cs="Arial" w:hint="eastAsia"/>
              <w:color w:val="0070C0"/>
            </w:rPr>
            <w:t>☐</w:t>
          </w:r>
        </w:sdtContent>
      </w:sdt>
      <w:r w:rsidR="009C1DE0" w:rsidRPr="00017F04">
        <w:rPr>
          <w:rFonts w:ascii="Unistra A" w:hAnsi="Unistra A" w:cs="Arial"/>
          <w:color w:val="0070C0"/>
        </w:rPr>
        <w:t xml:space="preserve"> OUI</w:t>
      </w:r>
      <w:r w:rsidR="009C1DE0" w:rsidRPr="00017F04">
        <w:rPr>
          <w:rFonts w:ascii="Unistra A" w:hAnsi="Unistra A" w:cs="Arial"/>
          <w:color w:val="0070C0"/>
        </w:rPr>
        <w:tab/>
      </w:r>
      <w:r w:rsidR="009C1DE0" w:rsidRPr="00017F04">
        <w:rPr>
          <w:rFonts w:ascii="Unistra A" w:hAnsi="Unistra A" w:cs="Arial"/>
          <w:color w:val="0070C0"/>
        </w:rPr>
        <w:tab/>
      </w:r>
      <w:r w:rsidR="009C1DE0" w:rsidRPr="00017F04">
        <w:rPr>
          <w:rFonts w:ascii="Unistra A" w:hAnsi="Unistra A" w:cs="Arial"/>
          <w:color w:val="0070C0"/>
        </w:rPr>
        <w:tab/>
      </w:r>
      <w:sdt>
        <w:sdtPr>
          <w:rPr>
            <w:rFonts w:ascii="Unistra A" w:eastAsia="MS Gothic" w:hAnsi="Unistra A" w:cs="Arial"/>
            <w:color w:val="0070C0"/>
          </w:rPr>
          <w:id w:val="1905716681"/>
          <w14:checkbox>
            <w14:checked w14:val="0"/>
            <w14:checkedState w14:val="2612" w14:font="MS Gothic"/>
            <w14:uncheckedState w14:val="2610" w14:font="MS Gothic"/>
          </w14:checkbox>
        </w:sdtPr>
        <w:sdtEndPr/>
        <w:sdtContent>
          <w:r w:rsidR="009C1DE0" w:rsidRPr="00017F04">
            <w:rPr>
              <w:rFonts w:ascii="Segoe UI Symbol" w:eastAsia="MS Gothic" w:hAnsi="Segoe UI Symbol" w:cs="Segoe UI Symbol"/>
              <w:color w:val="0070C0"/>
            </w:rPr>
            <w:t>☐</w:t>
          </w:r>
        </w:sdtContent>
      </w:sdt>
      <w:r w:rsidR="009C1DE0" w:rsidRPr="00017F04">
        <w:rPr>
          <w:rFonts w:ascii="Unistra A" w:hAnsi="Unistra A" w:cs="Arial"/>
          <w:color w:val="0070C0"/>
        </w:rPr>
        <w:t xml:space="preserve"> NON</w:t>
      </w:r>
    </w:p>
    <w:p w14:paraId="089AABE5" w14:textId="77777777" w:rsidR="009C1DE0" w:rsidRPr="001B1CAF" w:rsidRDefault="009C1DE0" w:rsidP="00C94B8A">
      <w:pPr>
        <w:jc w:val="both"/>
        <w:rPr>
          <w:rFonts w:ascii="Unistra A" w:hAnsi="Unistra A" w:cs="Arial"/>
          <w:b/>
          <w:bCs/>
          <w:u w:val="single"/>
        </w:rPr>
      </w:pPr>
      <w:r w:rsidRPr="001B1CAF">
        <w:rPr>
          <w:rFonts w:ascii="Unistra A" w:hAnsi="Unistra A" w:cs="Arial"/>
          <w:b/>
          <w:bCs/>
          <w:u w:val="single"/>
        </w:rPr>
        <w:t>Si oui,</w:t>
      </w:r>
      <w:r w:rsidRPr="001B1CAF">
        <w:rPr>
          <w:rFonts w:ascii="Unistra A" w:hAnsi="Unistra A" w:cs="Arial"/>
          <w:b/>
          <w:bCs/>
        </w:rPr>
        <w:t xml:space="preserve"> sous quelle forme ? </w:t>
      </w:r>
    </w:p>
    <w:p w14:paraId="30C1271D" w14:textId="77777777" w:rsidR="009C1DE0" w:rsidRPr="004B3363" w:rsidRDefault="009C1DE0" w:rsidP="00C94B8A">
      <w:pPr>
        <w:jc w:val="both"/>
        <w:rPr>
          <w:rFonts w:ascii="Unistra A" w:hAnsi="Unistra A" w:cs="Arial"/>
          <w:color w:val="0070C0"/>
        </w:rPr>
      </w:pPr>
      <w:r w:rsidRPr="00017F04">
        <w:rPr>
          <w:rFonts w:ascii="Unistra A" w:hAnsi="Unistra A" w:cs="Arial"/>
          <w:color w:val="0070C0"/>
        </w:rPr>
        <w:t>Réponse du candidat</w:t>
      </w:r>
      <w:r>
        <w:rPr>
          <w:rFonts w:ascii="Unistra A" w:hAnsi="Unistra A" w:cs="Arial"/>
          <w:color w:val="0070C0"/>
        </w:rPr>
        <w:t xml:space="preserve"> (précisez les coordonnées tél et/ou mail)</w:t>
      </w:r>
      <w:r w:rsidRPr="00017F04">
        <w:rPr>
          <w:rFonts w:ascii="Unistra A" w:hAnsi="Unistra A" w:cs="Arial"/>
          <w:color w:val="0070C0"/>
        </w:rPr>
        <w:t xml:space="preserve"> : </w:t>
      </w:r>
    </w:p>
    <w:p w14:paraId="7D0662D7" w14:textId="77777777" w:rsidR="009C1DE0" w:rsidRDefault="009C1DE0" w:rsidP="00C94B8A">
      <w:pPr>
        <w:jc w:val="both"/>
        <w:rPr>
          <w:rFonts w:ascii="Unistra A" w:hAnsi="Unistra A" w:cs="Arial"/>
          <w:color w:val="0070C0"/>
        </w:rPr>
      </w:pPr>
      <w:r>
        <w:rPr>
          <w:rFonts w:ascii="Unistra A" w:hAnsi="Unistra A" w:cs="Arial"/>
          <w:color w:val="0070C0"/>
        </w:rPr>
        <w:t>…</w:t>
      </w:r>
    </w:p>
    <w:p w14:paraId="790AD41A" w14:textId="77777777" w:rsidR="009C1DE0" w:rsidRPr="001B1CAF" w:rsidRDefault="009C1DE0" w:rsidP="00C94B8A">
      <w:pPr>
        <w:spacing w:before="400"/>
        <w:jc w:val="both"/>
        <w:rPr>
          <w:rFonts w:ascii="Unistra A" w:hAnsi="Unistra A" w:cs="Arial"/>
          <w:b/>
          <w:bCs/>
        </w:rPr>
      </w:pPr>
      <w:r w:rsidRPr="001B1CAF">
        <w:rPr>
          <w:rFonts w:ascii="Unistra A" w:hAnsi="Unistra A" w:cs="Arial"/>
          <w:b/>
          <w:bCs/>
        </w:rPr>
        <w:t>Le candidat propose-t-il des formations (formation continue, d’approfondissement, de mise à niveau, etc.) à l’outil de gestion informatisé ? Si oui, précisez leur contenu et leur fréquence :</w:t>
      </w:r>
    </w:p>
    <w:p w14:paraId="2F77EF58" w14:textId="77777777" w:rsidR="009C1DE0" w:rsidRPr="001B1CAF" w:rsidRDefault="009C1DE0" w:rsidP="00C94B8A">
      <w:pPr>
        <w:jc w:val="both"/>
        <w:rPr>
          <w:rFonts w:ascii="Unistra A" w:hAnsi="Unistra A" w:cs="Arial"/>
          <w:color w:val="0070C0"/>
        </w:rPr>
      </w:pPr>
      <w:r w:rsidRPr="001B1CAF">
        <w:rPr>
          <w:rFonts w:ascii="Unistra A" w:hAnsi="Unistra A" w:cs="Arial"/>
          <w:color w:val="0070C0"/>
        </w:rPr>
        <w:t xml:space="preserve">Réponse du candidat : </w:t>
      </w:r>
    </w:p>
    <w:p w14:paraId="2725CD39" w14:textId="77777777" w:rsidR="009C1DE0" w:rsidRDefault="009C1DE0" w:rsidP="00C94B8A">
      <w:pPr>
        <w:jc w:val="both"/>
        <w:rPr>
          <w:rFonts w:ascii="Unistra A" w:hAnsi="Unistra A" w:cs="Arial"/>
          <w:color w:val="0070C0"/>
        </w:rPr>
      </w:pPr>
      <w:r>
        <w:rPr>
          <w:rFonts w:ascii="Unistra A" w:hAnsi="Unistra A" w:cs="Arial"/>
          <w:color w:val="0070C0"/>
        </w:rPr>
        <w:t>…</w:t>
      </w:r>
    </w:p>
    <w:p w14:paraId="703EDDC5" w14:textId="77777777" w:rsidR="009C1DE0" w:rsidRDefault="009C1DE0" w:rsidP="00C94B8A">
      <w:pPr>
        <w:jc w:val="both"/>
        <w:rPr>
          <w:rFonts w:ascii="Unistra A" w:hAnsi="Unistra A" w:cs="Arial"/>
          <w:color w:val="0070C0"/>
        </w:rPr>
      </w:pPr>
    </w:p>
    <w:p w14:paraId="36CEB525" w14:textId="77777777" w:rsidR="009C1DE0" w:rsidRPr="001B1CAF" w:rsidRDefault="009C1DE0" w:rsidP="00C94B8A">
      <w:pPr>
        <w:jc w:val="both"/>
        <w:rPr>
          <w:rFonts w:ascii="Unistra A" w:hAnsi="Unistra A" w:cs="Arial"/>
          <w:color w:val="0070C0"/>
        </w:rPr>
      </w:pPr>
    </w:p>
    <w:p w14:paraId="3308198B" w14:textId="77777777" w:rsidR="009C1DE0" w:rsidRPr="001B1CAF" w:rsidRDefault="009C1DE0" w:rsidP="00C94B8A">
      <w:pPr>
        <w:jc w:val="both"/>
        <w:rPr>
          <w:rFonts w:ascii="Unistra A" w:hAnsi="Unistra A" w:cs="Arial"/>
          <w:b/>
        </w:rPr>
      </w:pPr>
      <w:r>
        <w:rPr>
          <w:rFonts w:ascii="Unistra A" w:hAnsi="Unistra A" w:cs="Arial"/>
          <w:b/>
        </w:rPr>
        <w:lastRenderedPageBreak/>
        <w:t xml:space="preserve">G.7. </w:t>
      </w:r>
      <w:r w:rsidRPr="001B1CAF">
        <w:rPr>
          <w:rFonts w:ascii="Unistra A" w:hAnsi="Unistra A" w:cs="Arial"/>
          <w:b/>
        </w:rPr>
        <w:t xml:space="preserve">Statistiques </w:t>
      </w:r>
    </w:p>
    <w:p w14:paraId="58C8BFD0" w14:textId="77777777" w:rsidR="009C1DE0" w:rsidRPr="001B1CAF" w:rsidRDefault="009C1DE0" w:rsidP="00C94B8A">
      <w:pPr>
        <w:spacing w:before="400"/>
        <w:jc w:val="both"/>
        <w:rPr>
          <w:rFonts w:ascii="Unistra A" w:hAnsi="Unistra A" w:cs="Arial"/>
          <w:b/>
          <w:bCs/>
        </w:rPr>
      </w:pPr>
      <w:r w:rsidRPr="001B1CAF">
        <w:rPr>
          <w:rFonts w:ascii="Unistra A" w:hAnsi="Unistra A" w:cs="Arial"/>
          <w:b/>
          <w:bCs/>
        </w:rPr>
        <w:t>Est-il possible de paramétrer des états statistiques différents selon les services ?</w:t>
      </w:r>
    </w:p>
    <w:p w14:paraId="287371FE" w14:textId="77777777" w:rsidR="009C1DE0" w:rsidRPr="00017F04" w:rsidRDefault="009C1DE0" w:rsidP="00C94B8A">
      <w:pPr>
        <w:jc w:val="both"/>
        <w:rPr>
          <w:rFonts w:ascii="Unistra A" w:hAnsi="Unistra A" w:cs="Arial"/>
          <w:color w:val="0070C0"/>
        </w:rPr>
      </w:pPr>
      <w:r w:rsidRPr="00017F04">
        <w:rPr>
          <w:rFonts w:ascii="Unistra A" w:hAnsi="Unistra A" w:cs="Arial"/>
          <w:color w:val="0070C0"/>
        </w:rPr>
        <w:t xml:space="preserve">Réponse du candidat (cocher la case applicable) : </w:t>
      </w:r>
    </w:p>
    <w:p w14:paraId="6FE8F889" w14:textId="77777777" w:rsidR="009C1DE0" w:rsidRPr="00052B17" w:rsidRDefault="00E07F67" w:rsidP="00C94B8A">
      <w:pPr>
        <w:spacing w:before="240" w:after="240"/>
        <w:jc w:val="both"/>
        <w:rPr>
          <w:rFonts w:ascii="Unistra A" w:hAnsi="Unistra A" w:cs="Arial"/>
          <w:color w:val="0070C0"/>
        </w:rPr>
      </w:pPr>
      <w:sdt>
        <w:sdtPr>
          <w:rPr>
            <w:rFonts w:ascii="Unistra A" w:eastAsia="MS Gothic" w:hAnsi="Unistra A" w:cs="Arial"/>
            <w:color w:val="0070C0"/>
          </w:rPr>
          <w:id w:val="410134293"/>
          <w14:checkbox>
            <w14:checked w14:val="0"/>
            <w14:checkedState w14:val="2612" w14:font="MS Gothic"/>
            <w14:uncheckedState w14:val="2610" w14:font="MS Gothic"/>
          </w14:checkbox>
        </w:sdtPr>
        <w:sdtEndPr/>
        <w:sdtContent>
          <w:r w:rsidR="009C1DE0">
            <w:rPr>
              <w:rFonts w:ascii="MS Gothic" w:eastAsia="MS Gothic" w:hAnsi="MS Gothic" w:cs="Arial" w:hint="eastAsia"/>
              <w:color w:val="0070C0"/>
            </w:rPr>
            <w:t>☐</w:t>
          </w:r>
        </w:sdtContent>
      </w:sdt>
      <w:r w:rsidR="009C1DE0" w:rsidRPr="00017F04">
        <w:rPr>
          <w:rFonts w:ascii="Unistra A" w:hAnsi="Unistra A" w:cs="Arial"/>
          <w:color w:val="0070C0"/>
        </w:rPr>
        <w:t xml:space="preserve"> OUI</w:t>
      </w:r>
      <w:r w:rsidR="009C1DE0" w:rsidRPr="00017F04">
        <w:rPr>
          <w:rFonts w:ascii="Unistra A" w:hAnsi="Unistra A" w:cs="Arial"/>
          <w:color w:val="0070C0"/>
        </w:rPr>
        <w:tab/>
      </w:r>
      <w:r w:rsidR="009C1DE0" w:rsidRPr="00017F04">
        <w:rPr>
          <w:rFonts w:ascii="Unistra A" w:hAnsi="Unistra A" w:cs="Arial"/>
          <w:color w:val="0070C0"/>
        </w:rPr>
        <w:tab/>
      </w:r>
      <w:r w:rsidR="009C1DE0" w:rsidRPr="00017F04">
        <w:rPr>
          <w:rFonts w:ascii="Unistra A" w:hAnsi="Unistra A" w:cs="Arial"/>
          <w:color w:val="0070C0"/>
        </w:rPr>
        <w:tab/>
      </w:r>
      <w:sdt>
        <w:sdtPr>
          <w:rPr>
            <w:rFonts w:ascii="Unistra A" w:eastAsia="MS Gothic" w:hAnsi="Unistra A" w:cs="Arial"/>
            <w:color w:val="0070C0"/>
          </w:rPr>
          <w:id w:val="-1739008142"/>
          <w14:checkbox>
            <w14:checked w14:val="0"/>
            <w14:checkedState w14:val="2612" w14:font="MS Gothic"/>
            <w14:uncheckedState w14:val="2610" w14:font="MS Gothic"/>
          </w14:checkbox>
        </w:sdtPr>
        <w:sdtEndPr/>
        <w:sdtContent>
          <w:r w:rsidR="009C1DE0" w:rsidRPr="00017F04">
            <w:rPr>
              <w:rFonts w:ascii="Segoe UI Symbol" w:eastAsia="MS Gothic" w:hAnsi="Segoe UI Symbol" w:cs="Segoe UI Symbol"/>
              <w:color w:val="0070C0"/>
            </w:rPr>
            <w:t>☐</w:t>
          </w:r>
        </w:sdtContent>
      </w:sdt>
      <w:r w:rsidR="009C1DE0" w:rsidRPr="00017F04">
        <w:rPr>
          <w:rFonts w:ascii="Unistra A" w:hAnsi="Unistra A" w:cs="Arial"/>
          <w:color w:val="0070C0"/>
        </w:rPr>
        <w:t xml:space="preserve"> NON</w:t>
      </w:r>
    </w:p>
    <w:p w14:paraId="579382C0" w14:textId="77777777" w:rsidR="009C1DE0" w:rsidRPr="00095E8D" w:rsidRDefault="009C1DE0" w:rsidP="00C94B8A">
      <w:pPr>
        <w:jc w:val="both"/>
        <w:rPr>
          <w:rFonts w:ascii="Unistra A" w:hAnsi="Unistra A"/>
          <w:b/>
        </w:rPr>
      </w:pPr>
    </w:p>
    <w:p w14:paraId="510BD7A4" w14:textId="77777777" w:rsidR="009C1DE0" w:rsidRPr="001B1CAF" w:rsidRDefault="009C1DE0" w:rsidP="00C94B8A">
      <w:pPr>
        <w:jc w:val="both"/>
        <w:rPr>
          <w:rFonts w:ascii="Unistra A" w:hAnsi="Unistra A" w:cs="Arial"/>
          <w:b/>
          <w:bCs/>
          <w:u w:val="single"/>
        </w:rPr>
      </w:pPr>
      <w:r w:rsidRPr="001B1CAF">
        <w:rPr>
          <w:rFonts w:ascii="Unistra A" w:hAnsi="Unistra A" w:cs="Arial"/>
          <w:b/>
          <w:bCs/>
          <w:u w:val="single"/>
        </w:rPr>
        <w:t>Si oui</w:t>
      </w:r>
      <w:r w:rsidRPr="001B1CAF">
        <w:rPr>
          <w:rFonts w:ascii="Unistra A" w:hAnsi="Unistra A" w:cs="Arial"/>
          <w:b/>
          <w:bCs/>
        </w:rPr>
        <w:t>, lesquels ?</w:t>
      </w:r>
      <w:r w:rsidRPr="001B1CAF">
        <w:rPr>
          <w:rFonts w:ascii="Unistra A" w:hAnsi="Unistra A" w:cs="Arial"/>
          <w:b/>
          <w:bCs/>
          <w:u w:val="single"/>
        </w:rPr>
        <w:t xml:space="preserve"> </w:t>
      </w:r>
    </w:p>
    <w:p w14:paraId="4E5C8AE4" w14:textId="77777777" w:rsidR="009C1DE0" w:rsidRPr="001B1CAF" w:rsidRDefault="009C1DE0" w:rsidP="00C94B8A">
      <w:pPr>
        <w:jc w:val="both"/>
        <w:rPr>
          <w:rFonts w:ascii="Unistra A" w:hAnsi="Unistra A" w:cs="Arial"/>
          <w:color w:val="0070C0"/>
        </w:rPr>
      </w:pPr>
      <w:r w:rsidRPr="001B1CAF">
        <w:rPr>
          <w:rFonts w:ascii="Unistra A" w:hAnsi="Unistra A" w:cs="Arial"/>
          <w:color w:val="0070C0"/>
        </w:rPr>
        <w:t xml:space="preserve">Réponse du candidat : </w:t>
      </w:r>
    </w:p>
    <w:p w14:paraId="4F491E46" w14:textId="77777777" w:rsidR="009C1DE0" w:rsidRDefault="009C1DE0" w:rsidP="00C94B8A">
      <w:pPr>
        <w:jc w:val="both"/>
        <w:rPr>
          <w:rFonts w:ascii="Unistra A" w:hAnsi="Unistra A" w:cs="Arial"/>
          <w:color w:val="0070C0"/>
        </w:rPr>
      </w:pPr>
      <w:r>
        <w:rPr>
          <w:rFonts w:ascii="Unistra A" w:hAnsi="Unistra A" w:cs="Arial"/>
          <w:color w:val="0070C0"/>
        </w:rPr>
        <w:t>…</w:t>
      </w:r>
    </w:p>
    <w:p w14:paraId="431B4E47" w14:textId="77777777" w:rsidR="009C1DE0" w:rsidRDefault="009C1DE0" w:rsidP="00C94B8A">
      <w:pPr>
        <w:jc w:val="both"/>
        <w:rPr>
          <w:rFonts w:ascii="Unistra A" w:hAnsi="Unistra A" w:cs="Arial"/>
          <w:color w:val="0070C0"/>
        </w:rPr>
      </w:pPr>
    </w:p>
    <w:p w14:paraId="0996D463" w14:textId="77777777" w:rsidR="009C1DE0" w:rsidRPr="001B1CAF" w:rsidRDefault="009C1DE0" w:rsidP="00C94B8A">
      <w:pPr>
        <w:jc w:val="both"/>
        <w:rPr>
          <w:rFonts w:ascii="Unistra A" w:hAnsi="Unistra A" w:cs="Arial"/>
          <w:color w:val="0070C0"/>
        </w:rPr>
      </w:pPr>
      <w:r w:rsidRPr="001B1CAF">
        <w:rPr>
          <w:rFonts w:ascii="Unistra A" w:hAnsi="Unistra A" w:cs="Arial"/>
          <w:b/>
          <w:bCs/>
        </w:rPr>
        <w:t>Avez-vous la possibilité de stocker l’historique des prix du marché sur votre site et pour toute la durée du marché ?</w:t>
      </w:r>
    </w:p>
    <w:p w14:paraId="7A5E7E3A" w14:textId="77777777" w:rsidR="009C1DE0" w:rsidRPr="00017F04" w:rsidRDefault="009C1DE0" w:rsidP="00C94B8A">
      <w:pPr>
        <w:jc w:val="both"/>
        <w:rPr>
          <w:rFonts w:ascii="Unistra A" w:hAnsi="Unistra A" w:cs="Arial"/>
          <w:color w:val="0070C0"/>
        </w:rPr>
      </w:pPr>
      <w:r w:rsidRPr="00017F04">
        <w:rPr>
          <w:rFonts w:ascii="Unistra A" w:hAnsi="Unistra A" w:cs="Arial"/>
          <w:color w:val="0070C0"/>
        </w:rPr>
        <w:t xml:space="preserve">Réponse du candidat (cocher la case applicable) : </w:t>
      </w:r>
    </w:p>
    <w:p w14:paraId="161D73FB" w14:textId="77777777" w:rsidR="009C1DE0" w:rsidRPr="00052B17" w:rsidRDefault="00E07F67" w:rsidP="00C94B8A">
      <w:pPr>
        <w:spacing w:before="240" w:after="240"/>
        <w:jc w:val="both"/>
        <w:rPr>
          <w:rFonts w:ascii="Unistra A" w:hAnsi="Unistra A" w:cs="Arial"/>
          <w:color w:val="0070C0"/>
        </w:rPr>
      </w:pPr>
      <w:sdt>
        <w:sdtPr>
          <w:rPr>
            <w:rFonts w:ascii="Unistra A" w:eastAsia="MS Gothic" w:hAnsi="Unistra A" w:cs="Arial"/>
            <w:color w:val="0070C0"/>
          </w:rPr>
          <w:id w:val="1602683848"/>
          <w14:checkbox>
            <w14:checked w14:val="0"/>
            <w14:checkedState w14:val="2612" w14:font="MS Gothic"/>
            <w14:uncheckedState w14:val="2610" w14:font="MS Gothic"/>
          </w14:checkbox>
        </w:sdtPr>
        <w:sdtEndPr/>
        <w:sdtContent>
          <w:r w:rsidR="009C1DE0">
            <w:rPr>
              <w:rFonts w:ascii="MS Gothic" w:eastAsia="MS Gothic" w:hAnsi="MS Gothic" w:cs="Arial" w:hint="eastAsia"/>
              <w:color w:val="0070C0"/>
            </w:rPr>
            <w:t>☐</w:t>
          </w:r>
        </w:sdtContent>
      </w:sdt>
      <w:r w:rsidR="009C1DE0" w:rsidRPr="00017F04">
        <w:rPr>
          <w:rFonts w:ascii="Unistra A" w:hAnsi="Unistra A" w:cs="Arial"/>
          <w:color w:val="0070C0"/>
        </w:rPr>
        <w:t xml:space="preserve"> OUI</w:t>
      </w:r>
      <w:r w:rsidR="009C1DE0" w:rsidRPr="00017F04">
        <w:rPr>
          <w:rFonts w:ascii="Unistra A" w:hAnsi="Unistra A" w:cs="Arial"/>
          <w:color w:val="0070C0"/>
        </w:rPr>
        <w:tab/>
      </w:r>
      <w:r w:rsidR="009C1DE0" w:rsidRPr="00017F04">
        <w:rPr>
          <w:rFonts w:ascii="Unistra A" w:hAnsi="Unistra A" w:cs="Arial"/>
          <w:color w:val="0070C0"/>
        </w:rPr>
        <w:tab/>
      </w:r>
      <w:r w:rsidR="009C1DE0" w:rsidRPr="00017F04">
        <w:rPr>
          <w:rFonts w:ascii="Unistra A" w:hAnsi="Unistra A" w:cs="Arial"/>
          <w:color w:val="0070C0"/>
        </w:rPr>
        <w:tab/>
      </w:r>
      <w:sdt>
        <w:sdtPr>
          <w:rPr>
            <w:rFonts w:ascii="Unistra A" w:eastAsia="MS Gothic" w:hAnsi="Unistra A" w:cs="Arial"/>
            <w:color w:val="0070C0"/>
          </w:rPr>
          <w:id w:val="1678996572"/>
          <w14:checkbox>
            <w14:checked w14:val="0"/>
            <w14:checkedState w14:val="2612" w14:font="MS Gothic"/>
            <w14:uncheckedState w14:val="2610" w14:font="MS Gothic"/>
          </w14:checkbox>
        </w:sdtPr>
        <w:sdtEndPr/>
        <w:sdtContent>
          <w:r w:rsidR="009C1DE0" w:rsidRPr="00017F04">
            <w:rPr>
              <w:rFonts w:ascii="Segoe UI Symbol" w:eastAsia="MS Gothic" w:hAnsi="Segoe UI Symbol" w:cs="Segoe UI Symbol"/>
              <w:color w:val="0070C0"/>
            </w:rPr>
            <w:t>☐</w:t>
          </w:r>
        </w:sdtContent>
      </w:sdt>
      <w:r w:rsidR="009C1DE0" w:rsidRPr="00017F04">
        <w:rPr>
          <w:rFonts w:ascii="Unistra A" w:hAnsi="Unistra A" w:cs="Arial"/>
          <w:color w:val="0070C0"/>
        </w:rPr>
        <w:t xml:space="preserve"> NON</w:t>
      </w:r>
    </w:p>
    <w:p w14:paraId="02F70FDF" w14:textId="77777777" w:rsidR="009C1DE0" w:rsidRPr="00095E8D" w:rsidRDefault="009C1DE0" w:rsidP="00C94B8A">
      <w:pPr>
        <w:jc w:val="both"/>
        <w:rPr>
          <w:rFonts w:ascii="Unistra A" w:hAnsi="Unistra A" w:cs="Arial"/>
          <w:b/>
          <w:sz w:val="22"/>
          <w:szCs w:val="22"/>
        </w:rPr>
      </w:pPr>
    </w:p>
    <w:p w14:paraId="5B288D84" w14:textId="77777777" w:rsidR="009C1DE0" w:rsidRPr="001B1CAF" w:rsidRDefault="009C1DE0" w:rsidP="00C94B8A">
      <w:pPr>
        <w:jc w:val="both"/>
        <w:rPr>
          <w:rFonts w:ascii="Unistra A" w:hAnsi="Unistra A" w:cs="Arial"/>
          <w:b/>
          <w:bCs/>
          <w:u w:val="single"/>
        </w:rPr>
      </w:pPr>
      <w:r w:rsidRPr="001B1CAF">
        <w:rPr>
          <w:rFonts w:ascii="Unistra A" w:hAnsi="Unistra A" w:cs="Arial"/>
          <w:b/>
          <w:bCs/>
          <w:u w:val="single"/>
        </w:rPr>
        <w:t>Si oui</w:t>
      </w:r>
      <w:r w:rsidRPr="001B1CAF">
        <w:rPr>
          <w:rFonts w:ascii="Unistra A" w:hAnsi="Unistra A" w:cs="Arial"/>
          <w:b/>
          <w:bCs/>
        </w:rPr>
        <w:t xml:space="preserve">, </w:t>
      </w:r>
      <w:r>
        <w:rPr>
          <w:rFonts w:ascii="Unistra A" w:hAnsi="Unistra A" w:cs="Arial"/>
          <w:b/>
          <w:bCs/>
        </w:rPr>
        <w:t>précisez</w:t>
      </w:r>
      <w:r w:rsidRPr="001B1CAF">
        <w:rPr>
          <w:rFonts w:ascii="Unistra A" w:hAnsi="Unistra A" w:cs="Arial"/>
          <w:b/>
          <w:bCs/>
        </w:rPr>
        <w:t> ?</w:t>
      </w:r>
      <w:r w:rsidRPr="001B1CAF">
        <w:rPr>
          <w:rFonts w:ascii="Unistra A" w:hAnsi="Unistra A" w:cs="Arial"/>
          <w:b/>
          <w:bCs/>
          <w:u w:val="single"/>
        </w:rPr>
        <w:t xml:space="preserve"> </w:t>
      </w:r>
    </w:p>
    <w:p w14:paraId="3DC9E0F0" w14:textId="77777777" w:rsidR="009C1DE0" w:rsidRPr="001B1CAF" w:rsidRDefault="009C1DE0" w:rsidP="00C94B8A">
      <w:pPr>
        <w:jc w:val="both"/>
        <w:rPr>
          <w:rFonts w:ascii="Unistra A" w:hAnsi="Unistra A" w:cs="Arial"/>
          <w:color w:val="0070C0"/>
        </w:rPr>
      </w:pPr>
      <w:r w:rsidRPr="001B1CAF">
        <w:rPr>
          <w:rFonts w:ascii="Unistra A" w:hAnsi="Unistra A" w:cs="Arial"/>
          <w:color w:val="0070C0"/>
        </w:rPr>
        <w:t xml:space="preserve">Réponse du candidat : </w:t>
      </w:r>
    </w:p>
    <w:p w14:paraId="04C73BD2" w14:textId="77777777" w:rsidR="009C1DE0" w:rsidRDefault="009C1DE0" w:rsidP="00C94B8A">
      <w:pPr>
        <w:jc w:val="both"/>
        <w:rPr>
          <w:rFonts w:ascii="Unistra A" w:hAnsi="Unistra A" w:cs="Arial"/>
          <w:color w:val="0070C0"/>
        </w:rPr>
      </w:pPr>
      <w:r>
        <w:rPr>
          <w:rFonts w:ascii="Unistra A" w:hAnsi="Unistra A" w:cs="Arial"/>
          <w:color w:val="0070C0"/>
        </w:rPr>
        <w:t>…</w:t>
      </w:r>
    </w:p>
    <w:p w14:paraId="6A4E9897" w14:textId="77777777" w:rsidR="009C1DE0" w:rsidRPr="00095E8D" w:rsidRDefault="009C1DE0" w:rsidP="00C94B8A">
      <w:pPr>
        <w:tabs>
          <w:tab w:val="left" w:pos="5040"/>
        </w:tabs>
        <w:jc w:val="both"/>
        <w:rPr>
          <w:rFonts w:ascii="Unistra A" w:hAnsi="Unistra A" w:cs="Arial"/>
          <w:b/>
          <w:sz w:val="20"/>
          <w:szCs w:val="20"/>
        </w:rPr>
      </w:pPr>
    </w:p>
    <w:p w14:paraId="6440C6A0" w14:textId="77777777" w:rsidR="009C1DE0" w:rsidRPr="00095E8D" w:rsidRDefault="009C1DE0" w:rsidP="00C94B8A">
      <w:pPr>
        <w:tabs>
          <w:tab w:val="left" w:pos="5040"/>
        </w:tabs>
        <w:jc w:val="both"/>
        <w:rPr>
          <w:rFonts w:ascii="Unistra A" w:hAnsi="Unistra A" w:cs="Arial"/>
          <w:b/>
          <w:sz w:val="20"/>
          <w:szCs w:val="20"/>
        </w:rPr>
      </w:pPr>
    </w:p>
    <w:p w14:paraId="2410C5F0" w14:textId="77777777" w:rsidR="009C1DE0" w:rsidRPr="001B1CAF" w:rsidRDefault="009C1DE0" w:rsidP="00C94B8A">
      <w:pPr>
        <w:jc w:val="both"/>
        <w:rPr>
          <w:rFonts w:ascii="Unistra A" w:hAnsi="Unistra A" w:cs="Arial"/>
          <w:b/>
          <w:sz w:val="32"/>
          <w:szCs w:val="32"/>
          <w:u w:val="single"/>
        </w:rPr>
      </w:pPr>
      <w:r w:rsidRPr="001B1CAF">
        <w:rPr>
          <w:rFonts w:ascii="Unistra A" w:hAnsi="Unistra A" w:cs="Arial"/>
          <w:b/>
          <w:sz w:val="32"/>
          <w:szCs w:val="32"/>
          <w:u w:val="single"/>
        </w:rPr>
        <w:t xml:space="preserve">H. Tests sur l’outil du site web marchand </w:t>
      </w:r>
    </w:p>
    <w:p w14:paraId="32864B8D" w14:textId="77777777" w:rsidR="009C1DE0" w:rsidRPr="001B1CAF" w:rsidRDefault="009C1DE0" w:rsidP="00C94B8A">
      <w:pPr>
        <w:spacing w:before="200"/>
        <w:jc w:val="both"/>
        <w:rPr>
          <w:rFonts w:ascii="Unistra A" w:hAnsi="Unistra A" w:cs="Arial"/>
        </w:rPr>
      </w:pPr>
      <w:r>
        <w:rPr>
          <w:rFonts w:ascii="Unistra A" w:hAnsi="Unistra A" w:cs="Arial"/>
        </w:rPr>
        <w:t xml:space="preserve">Complétez les informations </w:t>
      </w:r>
      <w:r w:rsidRPr="001B1CAF">
        <w:rPr>
          <w:rFonts w:ascii="Unistra A" w:hAnsi="Unistra A" w:cs="Arial"/>
        </w:rPr>
        <w:t>ci-dessous afin d’apprécier les fonctionnalités du site web marchand de passation des commandes et de pouvoir tester l’outil de recherche bibliographique.</w:t>
      </w:r>
    </w:p>
    <w:p w14:paraId="650D1F03" w14:textId="77777777" w:rsidR="009C1DE0" w:rsidRDefault="009C1DE0" w:rsidP="00C94B8A">
      <w:pPr>
        <w:spacing w:before="200"/>
        <w:jc w:val="both"/>
        <w:rPr>
          <w:rFonts w:ascii="Unistra A" w:hAnsi="Unistra A" w:cs="Arial"/>
          <w:i/>
        </w:rPr>
      </w:pPr>
      <w:r w:rsidRPr="001B1CAF">
        <w:rPr>
          <w:rFonts w:ascii="Unistra A" w:hAnsi="Unistra A" w:cs="Arial"/>
          <w:i/>
        </w:rPr>
        <w:t xml:space="preserve">Le candidat s’assurera du bon fonctionnement de l’identifiant et du mot de passe transmis lors de la remise de son offre. L’accès à la base test devra être disponible de la date limite de remise des offres jusqu’à la fin du délai de validité des offres. </w:t>
      </w:r>
    </w:p>
    <w:p w14:paraId="436B982C" w14:textId="77777777" w:rsidR="009C1DE0" w:rsidRPr="001B1CAF" w:rsidRDefault="009C1DE0" w:rsidP="00C94B8A">
      <w:pPr>
        <w:jc w:val="both"/>
        <w:rPr>
          <w:rFonts w:ascii="Unistra A" w:hAnsi="Unistra A" w:cs="Arial"/>
          <w:color w:val="0070C0"/>
        </w:rPr>
      </w:pPr>
      <w:r w:rsidRPr="001B1CAF">
        <w:rPr>
          <w:rFonts w:ascii="Unistra A" w:hAnsi="Unistra A" w:cs="Arial"/>
          <w:color w:val="0070C0"/>
        </w:rPr>
        <w:t xml:space="preserve">Réponse du candidat : </w:t>
      </w:r>
    </w:p>
    <w:p w14:paraId="11B9A0E9" w14:textId="77777777" w:rsidR="009C1DE0" w:rsidRPr="001B1CAF" w:rsidRDefault="009C1DE0" w:rsidP="00C94B8A">
      <w:pPr>
        <w:pStyle w:val="Paragraphedeliste"/>
        <w:numPr>
          <w:ilvl w:val="0"/>
          <w:numId w:val="14"/>
        </w:numPr>
        <w:spacing w:before="200"/>
        <w:jc w:val="both"/>
        <w:rPr>
          <w:rFonts w:ascii="Unistra A" w:hAnsi="Unistra A" w:cs="Arial"/>
          <w:color w:val="0070C0"/>
        </w:rPr>
      </w:pPr>
      <w:r w:rsidRPr="001B1CAF">
        <w:rPr>
          <w:rFonts w:ascii="Unistra A" w:hAnsi="Unistra A" w:cs="Arial"/>
          <w:color w:val="0070C0"/>
        </w:rPr>
        <w:t xml:space="preserve">Adresse internet du site : </w:t>
      </w:r>
    </w:p>
    <w:p w14:paraId="195EC4B7" w14:textId="77777777" w:rsidR="009C1DE0" w:rsidRPr="001B1CAF" w:rsidRDefault="009C1DE0" w:rsidP="00C94B8A">
      <w:pPr>
        <w:pStyle w:val="Paragraphedeliste"/>
        <w:numPr>
          <w:ilvl w:val="0"/>
          <w:numId w:val="14"/>
        </w:numPr>
        <w:spacing w:before="200"/>
        <w:jc w:val="both"/>
        <w:rPr>
          <w:rFonts w:ascii="Unistra A" w:hAnsi="Unistra A" w:cs="Arial"/>
          <w:color w:val="0070C0"/>
        </w:rPr>
      </w:pPr>
      <w:r w:rsidRPr="001B1CAF">
        <w:rPr>
          <w:rFonts w:ascii="Unistra A" w:hAnsi="Unistra A" w:cs="Arial"/>
          <w:color w:val="0070C0"/>
        </w:rPr>
        <w:t xml:space="preserve">Identifiant : </w:t>
      </w:r>
    </w:p>
    <w:p w14:paraId="63AD718D" w14:textId="77777777" w:rsidR="009C1DE0" w:rsidRPr="001B1CAF" w:rsidRDefault="009C1DE0" w:rsidP="00C94B8A">
      <w:pPr>
        <w:pStyle w:val="Paragraphedeliste"/>
        <w:numPr>
          <w:ilvl w:val="0"/>
          <w:numId w:val="14"/>
        </w:numPr>
        <w:spacing w:before="200"/>
        <w:jc w:val="both"/>
        <w:rPr>
          <w:rFonts w:ascii="Unistra A" w:hAnsi="Unistra A" w:cs="Arial"/>
          <w:color w:val="0070C0"/>
        </w:rPr>
      </w:pPr>
      <w:r w:rsidRPr="001B1CAF">
        <w:rPr>
          <w:rFonts w:ascii="Unistra A" w:hAnsi="Unistra A" w:cs="Arial"/>
          <w:color w:val="0070C0"/>
        </w:rPr>
        <w:t xml:space="preserve">Mot de passe : </w:t>
      </w:r>
    </w:p>
    <w:p w14:paraId="0FEA1C98" w14:textId="77777777" w:rsidR="009C1DE0" w:rsidRPr="001B1CAF" w:rsidRDefault="009C1DE0" w:rsidP="00C94B8A">
      <w:pPr>
        <w:pStyle w:val="Paragraphedeliste"/>
        <w:numPr>
          <w:ilvl w:val="0"/>
          <w:numId w:val="14"/>
        </w:numPr>
        <w:spacing w:before="200"/>
        <w:jc w:val="both"/>
        <w:rPr>
          <w:rFonts w:ascii="Unistra A" w:hAnsi="Unistra A" w:cs="Arial"/>
          <w:color w:val="0070C0"/>
        </w:rPr>
      </w:pPr>
      <w:r w:rsidRPr="001B1CAF">
        <w:rPr>
          <w:rFonts w:ascii="Unistra A" w:hAnsi="Unistra A" w:cs="Arial"/>
          <w:color w:val="0070C0"/>
        </w:rPr>
        <w:t xml:space="preserve">Modalités particulières d’utilisation lors du test et toute autre info utile (le cas échéant) : </w:t>
      </w:r>
    </w:p>
    <w:p w14:paraId="2357BC0D" w14:textId="77777777" w:rsidR="009C1DE0" w:rsidRPr="001B1CAF" w:rsidRDefault="009C1DE0" w:rsidP="00C94B8A">
      <w:pPr>
        <w:jc w:val="both"/>
        <w:rPr>
          <w:rFonts w:ascii="Unistra A" w:hAnsi="Unistra A" w:cs="Arial"/>
        </w:rPr>
      </w:pPr>
    </w:p>
    <w:p w14:paraId="77D6077A" w14:textId="77777777" w:rsidR="009C1DE0" w:rsidRPr="001B1CAF" w:rsidRDefault="009C1DE0" w:rsidP="00C94B8A">
      <w:pPr>
        <w:jc w:val="both"/>
        <w:rPr>
          <w:rFonts w:ascii="Unistra A" w:hAnsi="Unistra A" w:cs="Arial"/>
          <w:i/>
          <w:iCs/>
        </w:rPr>
      </w:pPr>
      <w:r w:rsidRPr="001B1CAF">
        <w:rPr>
          <w:rFonts w:ascii="Unistra A" w:hAnsi="Unistra A" w:cs="Arial"/>
          <w:i/>
          <w:iCs/>
        </w:rPr>
        <w:t>Le candidat joindra un pas à pas de la saisie d’un panier type</w:t>
      </w:r>
      <w:r>
        <w:rPr>
          <w:rFonts w:ascii="Unistra A" w:hAnsi="Unistra A" w:cs="Arial"/>
          <w:i/>
          <w:iCs/>
        </w:rPr>
        <w:t xml:space="preserve">, ainsi que </w:t>
      </w:r>
      <w:r w:rsidRPr="001B1CAF">
        <w:rPr>
          <w:rFonts w:ascii="Unistra A" w:hAnsi="Unistra A" w:cs="Arial"/>
          <w:i/>
          <w:iCs/>
        </w:rPr>
        <w:t>tout document permettant de juger des fonctionnalités de l’outil proposé</w:t>
      </w:r>
      <w:r>
        <w:rPr>
          <w:rFonts w:ascii="Unistra A" w:hAnsi="Unistra A" w:cs="Arial"/>
          <w:i/>
          <w:iCs/>
        </w:rPr>
        <w:t>.</w:t>
      </w:r>
    </w:p>
    <w:p w14:paraId="25E8B64B" w14:textId="4DF1A0B8" w:rsidR="009C1DE0" w:rsidRDefault="009C1DE0" w:rsidP="00C94B8A">
      <w:pPr>
        <w:jc w:val="both"/>
        <w:rPr>
          <w:rFonts w:ascii="Arial" w:hAnsi="Arial" w:cs="Arial"/>
          <w:b/>
          <w:sz w:val="22"/>
          <w:szCs w:val="22"/>
        </w:rPr>
      </w:pPr>
    </w:p>
    <w:p w14:paraId="49AF9706" w14:textId="1B551159" w:rsidR="00C94B8A" w:rsidRDefault="00C94B8A" w:rsidP="00C94B8A">
      <w:pPr>
        <w:jc w:val="both"/>
        <w:rPr>
          <w:rFonts w:ascii="Arial" w:hAnsi="Arial" w:cs="Arial"/>
          <w:b/>
          <w:sz w:val="22"/>
          <w:szCs w:val="22"/>
        </w:rPr>
      </w:pPr>
    </w:p>
    <w:p w14:paraId="1055CDF6" w14:textId="77777777" w:rsidR="00C94B8A" w:rsidRDefault="00C94B8A" w:rsidP="00C94B8A">
      <w:pPr>
        <w:jc w:val="both"/>
        <w:rPr>
          <w:rFonts w:ascii="Arial" w:hAnsi="Arial" w:cs="Arial"/>
          <w:sz w:val="28"/>
          <w:szCs w:val="28"/>
          <w:u w:val="single"/>
        </w:rPr>
      </w:pPr>
      <w:r>
        <w:rPr>
          <w:rFonts w:ascii="Unistra A" w:hAnsi="Unistra A" w:cs="Arial"/>
          <w:b/>
          <w:sz w:val="32"/>
          <w:szCs w:val="32"/>
          <w:u w:val="single"/>
        </w:rPr>
        <w:t>I</w:t>
      </w:r>
      <w:r w:rsidRPr="00F94A0D">
        <w:rPr>
          <w:rFonts w:ascii="Unistra A" w:hAnsi="Unistra A" w:cs="Arial"/>
          <w:b/>
          <w:sz w:val="32"/>
          <w:szCs w:val="32"/>
          <w:u w:val="single"/>
        </w:rPr>
        <w:t xml:space="preserve">. Richesse de la </w:t>
      </w:r>
      <w:r>
        <w:rPr>
          <w:rFonts w:ascii="Unistra A" w:hAnsi="Unistra A" w:cs="Arial"/>
          <w:b/>
          <w:sz w:val="32"/>
          <w:szCs w:val="32"/>
          <w:u w:val="single"/>
        </w:rPr>
        <w:t>base de données bibliographique</w:t>
      </w:r>
    </w:p>
    <w:p w14:paraId="46CB0738" w14:textId="77777777" w:rsidR="00C94B8A" w:rsidRDefault="00C94B8A" w:rsidP="00C94B8A">
      <w:pPr>
        <w:jc w:val="both"/>
        <w:rPr>
          <w:rFonts w:ascii="Arial" w:hAnsi="Arial" w:cs="Arial"/>
          <w:sz w:val="28"/>
          <w:szCs w:val="28"/>
          <w:u w:val="single"/>
        </w:rPr>
      </w:pPr>
    </w:p>
    <w:p w14:paraId="75E0D9AA" w14:textId="77777777" w:rsidR="00C94B8A" w:rsidRDefault="00C94B8A" w:rsidP="00C94B8A">
      <w:pPr>
        <w:jc w:val="both"/>
        <w:rPr>
          <w:rFonts w:ascii="Unistra A" w:hAnsi="Unistra A" w:cs="Arial"/>
          <w:b/>
        </w:rPr>
      </w:pPr>
      <w:r>
        <w:rPr>
          <w:rFonts w:ascii="Unistra A" w:hAnsi="Unistra A" w:cs="Arial"/>
          <w:b/>
        </w:rPr>
        <w:t xml:space="preserve">I.1. </w:t>
      </w:r>
    </w:p>
    <w:p w14:paraId="4E0B454B" w14:textId="77777777" w:rsidR="00C94B8A" w:rsidRPr="000F49BC" w:rsidRDefault="00C94B8A" w:rsidP="00C94B8A">
      <w:pPr>
        <w:jc w:val="both"/>
        <w:rPr>
          <w:rFonts w:ascii="Arial" w:hAnsi="Arial" w:cs="Arial"/>
          <w:sz w:val="28"/>
          <w:szCs w:val="28"/>
          <w:u w:val="single"/>
        </w:rPr>
      </w:pPr>
      <w:r w:rsidRPr="000F49BC">
        <w:rPr>
          <w:rFonts w:ascii="Unistra A" w:hAnsi="Unistra A" w:cs="Arial"/>
          <w:b/>
        </w:rPr>
        <w:t>Décrire précisément le contenu du catalogue du site Web (constitution de l</w:t>
      </w:r>
      <w:r>
        <w:rPr>
          <w:rFonts w:ascii="Unistra A" w:hAnsi="Unistra A" w:cs="Arial"/>
          <w:b/>
        </w:rPr>
        <w:t>a base, couverture géographique, etc.</w:t>
      </w:r>
      <w:r w:rsidRPr="000F49BC">
        <w:rPr>
          <w:rFonts w:ascii="Unistra A" w:hAnsi="Unistra A" w:cs="Arial"/>
          <w:b/>
        </w:rPr>
        <w:t>)</w:t>
      </w:r>
    </w:p>
    <w:p w14:paraId="216E35E0" w14:textId="77777777" w:rsidR="00C94B8A" w:rsidRPr="001B1CAF" w:rsidRDefault="00C94B8A" w:rsidP="00C94B8A">
      <w:pPr>
        <w:jc w:val="both"/>
        <w:rPr>
          <w:rFonts w:ascii="Unistra A" w:hAnsi="Unistra A" w:cs="Arial"/>
          <w:color w:val="0070C0"/>
        </w:rPr>
      </w:pPr>
      <w:r w:rsidRPr="001B1CAF">
        <w:rPr>
          <w:rFonts w:ascii="Unistra A" w:hAnsi="Unistra A" w:cs="Arial"/>
          <w:color w:val="0070C0"/>
        </w:rPr>
        <w:t xml:space="preserve">Réponse du candidat : </w:t>
      </w:r>
    </w:p>
    <w:p w14:paraId="1C158DDF" w14:textId="77777777" w:rsidR="00C94B8A" w:rsidRDefault="00C94B8A" w:rsidP="00C94B8A">
      <w:pPr>
        <w:jc w:val="both"/>
        <w:rPr>
          <w:rFonts w:ascii="Unistra A" w:hAnsi="Unistra A" w:cs="Arial"/>
          <w:color w:val="0070C0"/>
        </w:rPr>
      </w:pPr>
      <w:r>
        <w:rPr>
          <w:rFonts w:ascii="Unistra A" w:hAnsi="Unistra A" w:cs="Arial"/>
          <w:color w:val="0070C0"/>
        </w:rPr>
        <w:t>…</w:t>
      </w:r>
    </w:p>
    <w:p w14:paraId="01F06009" w14:textId="77777777" w:rsidR="00C94B8A" w:rsidRDefault="00C94B8A" w:rsidP="00C94B8A">
      <w:pPr>
        <w:jc w:val="both"/>
        <w:rPr>
          <w:rFonts w:ascii="Unistra A" w:hAnsi="Unistra A" w:cs="Arial"/>
          <w:color w:val="0070C0"/>
        </w:rPr>
      </w:pPr>
    </w:p>
    <w:p w14:paraId="7DA0D956" w14:textId="77777777" w:rsidR="00C94B8A" w:rsidRPr="00937A24" w:rsidRDefault="00C94B8A" w:rsidP="00C94B8A">
      <w:pPr>
        <w:jc w:val="both"/>
        <w:rPr>
          <w:rFonts w:ascii="Unistra A" w:hAnsi="Unistra A" w:cs="Arial"/>
          <w:b/>
        </w:rPr>
      </w:pPr>
      <w:r w:rsidRPr="00937A24">
        <w:rPr>
          <w:rFonts w:ascii="Unistra A" w:hAnsi="Unistra A" w:cs="Arial"/>
          <w:b/>
        </w:rPr>
        <w:t xml:space="preserve">Indiquer le nombre total de titres contenus dans votre catalogue. </w:t>
      </w:r>
    </w:p>
    <w:p w14:paraId="1EBEAE8F" w14:textId="77777777" w:rsidR="00C94B8A" w:rsidRPr="001B1CAF" w:rsidRDefault="00C94B8A" w:rsidP="00C94B8A">
      <w:pPr>
        <w:jc w:val="both"/>
        <w:rPr>
          <w:rFonts w:ascii="Unistra A" w:hAnsi="Unistra A" w:cs="Arial"/>
          <w:color w:val="0070C0"/>
        </w:rPr>
      </w:pPr>
      <w:r w:rsidRPr="001B1CAF">
        <w:rPr>
          <w:rFonts w:ascii="Unistra A" w:hAnsi="Unistra A" w:cs="Arial"/>
          <w:color w:val="0070C0"/>
        </w:rPr>
        <w:t xml:space="preserve">Réponse du candidat : </w:t>
      </w:r>
    </w:p>
    <w:p w14:paraId="143B672A" w14:textId="77777777" w:rsidR="00C94B8A" w:rsidRDefault="00C94B8A" w:rsidP="00C94B8A">
      <w:pPr>
        <w:jc w:val="both"/>
        <w:rPr>
          <w:rFonts w:ascii="Unistra A" w:hAnsi="Unistra A" w:cs="Arial"/>
          <w:color w:val="0070C0"/>
        </w:rPr>
      </w:pPr>
      <w:r>
        <w:rPr>
          <w:rFonts w:ascii="Unistra A" w:hAnsi="Unistra A" w:cs="Arial"/>
          <w:color w:val="0070C0"/>
        </w:rPr>
        <w:lastRenderedPageBreak/>
        <w:t>…</w:t>
      </w:r>
    </w:p>
    <w:p w14:paraId="45F1671C" w14:textId="77777777" w:rsidR="00C94B8A" w:rsidRDefault="00C94B8A" w:rsidP="00C94B8A">
      <w:pPr>
        <w:contextualSpacing/>
        <w:jc w:val="both"/>
        <w:rPr>
          <w:rFonts w:cs="Arial"/>
          <w:color w:val="0070C0"/>
        </w:rPr>
      </w:pPr>
    </w:p>
    <w:p w14:paraId="590D877E" w14:textId="77777777" w:rsidR="00C94B8A" w:rsidRPr="00937A24" w:rsidRDefault="00C94B8A" w:rsidP="00C94B8A">
      <w:pPr>
        <w:jc w:val="both"/>
        <w:rPr>
          <w:rFonts w:ascii="Unistra A" w:hAnsi="Unistra A" w:cs="Arial"/>
          <w:b/>
        </w:rPr>
      </w:pPr>
      <w:r w:rsidRPr="00937A24">
        <w:rPr>
          <w:rFonts w:ascii="Unistra A" w:hAnsi="Unistra A" w:cs="Arial"/>
          <w:b/>
        </w:rPr>
        <w:t xml:space="preserve">Indiquer le nombre total d’éditeurs contenus dans votre catalogue. </w:t>
      </w:r>
    </w:p>
    <w:p w14:paraId="7713E34F" w14:textId="77777777" w:rsidR="00C94B8A" w:rsidRPr="001B1CAF" w:rsidRDefault="00C94B8A" w:rsidP="00C94B8A">
      <w:pPr>
        <w:jc w:val="both"/>
        <w:rPr>
          <w:rFonts w:ascii="Unistra A" w:hAnsi="Unistra A" w:cs="Arial"/>
          <w:color w:val="0070C0"/>
        </w:rPr>
      </w:pPr>
      <w:r w:rsidRPr="001B1CAF">
        <w:rPr>
          <w:rFonts w:ascii="Unistra A" w:hAnsi="Unistra A" w:cs="Arial"/>
          <w:color w:val="0070C0"/>
        </w:rPr>
        <w:t xml:space="preserve">Réponse du candidat : </w:t>
      </w:r>
    </w:p>
    <w:p w14:paraId="5104352D" w14:textId="77777777" w:rsidR="00C94B8A" w:rsidRDefault="00C94B8A" w:rsidP="00C94B8A">
      <w:pPr>
        <w:jc w:val="both"/>
        <w:rPr>
          <w:rFonts w:ascii="Unistra A" w:hAnsi="Unistra A" w:cs="Arial"/>
          <w:color w:val="0070C0"/>
        </w:rPr>
      </w:pPr>
      <w:r>
        <w:rPr>
          <w:rFonts w:ascii="Unistra A" w:hAnsi="Unistra A" w:cs="Arial"/>
          <w:color w:val="0070C0"/>
        </w:rPr>
        <w:t>…</w:t>
      </w:r>
    </w:p>
    <w:p w14:paraId="2978D358" w14:textId="77777777" w:rsidR="00C94B8A" w:rsidRDefault="00C94B8A" w:rsidP="00C94B8A">
      <w:pPr>
        <w:contextualSpacing/>
        <w:jc w:val="both"/>
        <w:rPr>
          <w:rFonts w:cs="Arial"/>
          <w:color w:val="0070C0"/>
        </w:rPr>
      </w:pPr>
    </w:p>
    <w:p w14:paraId="1B50A233" w14:textId="77777777" w:rsidR="00C94B8A" w:rsidRPr="00937A24" w:rsidRDefault="00C94B8A" w:rsidP="00C94B8A">
      <w:pPr>
        <w:jc w:val="both"/>
        <w:rPr>
          <w:rFonts w:ascii="Unistra A" w:hAnsi="Unistra A" w:cs="Arial"/>
          <w:b/>
        </w:rPr>
      </w:pPr>
      <w:r w:rsidRPr="00937A24">
        <w:rPr>
          <w:rFonts w:ascii="Unistra A" w:hAnsi="Unistra A" w:cs="Arial"/>
          <w:b/>
        </w:rPr>
        <w:t xml:space="preserve">Indiquer si le catalogue est évolutif ou non. </w:t>
      </w:r>
    </w:p>
    <w:p w14:paraId="7F6B4016" w14:textId="77777777" w:rsidR="00C94B8A" w:rsidRPr="00017F04" w:rsidRDefault="00C94B8A" w:rsidP="00C94B8A">
      <w:pPr>
        <w:jc w:val="both"/>
        <w:rPr>
          <w:rFonts w:ascii="Unistra A" w:hAnsi="Unistra A" w:cs="Arial"/>
          <w:color w:val="0070C0"/>
        </w:rPr>
      </w:pPr>
      <w:r w:rsidRPr="00017F04">
        <w:rPr>
          <w:rFonts w:ascii="Unistra A" w:hAnsi="Unistra A" w:cs="Arial"/>
          <w:color w:val="0070C0"/>
        </w:rPr>
        <w:t xml:space="preserve">Réponse du candidat (cocher la case applicable) : </w:t>
      </w:r>
    </w:p>
    <w:p w14:paraId="508689B9" w14:textId="77777777" w:rsidR="00C94B8A" w:rsidRPr="00052B17" w:rsidRDefault="00E07F67" w:rsidP="00C94B8A">
      <w:pPr>
        <w:spacing w:before="240" w:after="240"/>
        <w:jc w:val="both"/>
        <w:rPr>
          <w:rFonts w:ascii="Unistra A" w:hAnsi="Unistra A" w:cs="Arial"/>
          <w:color w:val="0070C0"/>
        </w:rPr>
      </w:pPr>
      <w:sdt>
        <w:sdtPr>
          <w:rPr>
            <w:rFonts w:ascii="Unistra A" w:eastAsia="MS Gothic" w:hAnsi="Unistra A" w:cs="Arial"/>
            <w:color w:val="0070C0"/>
          </w:rPr>
          <w:id w:val="1316692295"/>
          <w14:checkbox>
            <w14:checked w14:val="0"/>
            <w14:checkedState w14:val="2612" w14:font="MS Gothic"/>
            <w14:uncheckedState w14:val="2610" w14:font="MS Gothic"/>
          </w14:checkbox>
        </w:sdtPr>
        <w:sdtEndPr/>
        <w:sdtContent>
          <w:r w:rsidR="00C94B8A">
            <w:rPr>
              <w:rFonts w:ascii="MS Gothic" w:eastAsia="MS Gothic" w:hAnsi="MS Gothic" w:cs="Arial" w:hint="eastAsia"/>
              <w:color w:val="0070C0"/>
            </w:rPr>
            <w:t>☐</w:t>
          </w:r>
        </w:sdtContent>
      </w:sdt>
      <w:r w:rsidR="00C94B8A" w:rsidRPr="00017F04">
        <w:rPr>
          <w:rFonts w:ascii="Unistra A" w:hAnsi="Unistra A" w:cs="Arial"/>
          <w:color w:val="0070C0"/>
        </w:rPr>
        <w:t xml:space="preserve"> OUI</w:t>
      </w:r>
      <w:r w:rsidR="00C94B8A" w:rsidRPr="00017F04">
        <w:rPr>
          <w:rFonts w:ascii="Unistra A" w:hAnsi="Unistra A" w:cs="Arial"/>
          <w:color w:val="0070C0"/>
        </w:rPr>
        <w:tab/>
      </w:r>
      <w:r w:rsidR="00C94B8A" w:rsidRPr="00017F04">
        <w:rPr>
          <w:rFonts w:ascii="Unistra A" w:hAnsi="Unistra A" w:cs="Arial"/>
          <w:color w:val="0070C0"/>
        </w:rPr>
        <w:tab/>
      </w:r>
      <w:r w:rsidR="00C94B8A" w:rsidRPr="00017F04">
        <w:rPr>
          <w:rFonts w:ascii="Unistra A" w:hAnsi="Unistra A" w:cs="Arial"/>
          <w:color w:val="0070C0"/>
        </w:rPr>
        <w:tab/>
      </w:r>
      <w:sdt>
        <w:sdtPr>
          <w:rPr>
            <w:rFonts w:ascii="Unistra A" w:eastAsia="MS Gothic" w:hAnsi="Unistra A" w:cs="Arial"/>
            <w:color w:val="0070C0"/>
          </w:rPr>
          <w:id w:val="-397052077"/>
          <w14:checkbox>
            <w14:checked w14:val="0"/>
            <w14:checkedState w14:val="2612" w14:font="MS Gothic"/>
            <w14:uncheckedState w14:val="2610" w14:font="MS Gothic"/>
          </w14:checkbox>
        </w:sdtPr>
        <w:sdtEndPr/>
        <w:sdtContent>
          <w:r w:rsidR="00C94B8A" w:rsidRPr="00017F04">
            <w:rPr>
              <w:rFonts w:ascii="Segoe UI Symbol" w:eastAsia="MS Gothic" w:hAnsi="Segoe UI Symbol" w:cs="Segoe UI Symbol"/>
              <w:color w:val="0070C0"/>
            </w:rPr>
            <w:t>☐</w:t>
          </w:r>
        </w:sdtContent>
      </w:sdt>
      <w:r w:rsidR="00C94B8A" w:rsidRPr="00017F04">
        <w:rPr>
          <w:rFonts w:ascii="Unistra A" w:hAnsi="Unistra A" w:cs="Arial"/>
          <w:color w:val="0070C0"/>
        </w:rPr>
        <w:t xml:space="preserve"> NON</w:t>
      </w:r>
    </w:p>
    <w:p w14:paraId="545E5041" w14:textId="77777777" w:rsidR="00C94B8A" w:rsidRDefault="00C94B8A" w:rsidP="00C94B8A">
      <w:pPr>
        <w:contextualSpacing/>
        <w:jc w:val="both"/>
        <w:rPr>
          <w:rFonts w:cs="Arial"/>
          <w:color w:val="0070C0"/>
        </w:rPr>
      </w:pPr>
    </w:p>
    <w:p w14:paraId="4139A37B" w14:textId="77777777" w:rsidR="00C94B8A" w:rsidRPr="00937A24" w:rsidRDefault="00C94B8A" w:rsidP="00C94B8A">
      <w:pPr>
        <w:jc w:val="both"/>
        <w:rPr>
          <w:rFonts w:ascii="Unistra A" w:hAnsi="Unistra A" w:cs="Arial"/>
          <w:b/>
        </w:rPr>
      </w:pPr>
      <w:r w:rsidRPr="00937A24">
        <w:rPr>
          <w:rFonts w:ascii="Unistra A" w:hAnsi="Unistra A" w:cs="Arial"/>
          <w:b/>
        </w:rPr>
        <w:t xml:space="preserve">Indiquer la fréquence des mises à jour. </w:t>
      </w:r>
    </w:p>
    <w:p w14:paraId="5B4185AA" w14:textId="77777777" w:rsidR="00C94B8A" w:rsidRPr="001B1CAF" w:rsidRDefault="00C94B8A" w:rsidP="00C94B8A">
      <w:pPr>
        <w:jc w:val="both"/>
        <w:rPr>
          <w:rFonts w:ascii="Unistra A" w:hAnsi="Unistra A" w:cs="Arial"/>
          <w:color w:val="0070C0"/>
        </w:rPr>
      </w:pPr>
      <w:r w:rsidRPr="001B1CAF">
        <w:rPr>
          <w:rFonts w:ascii="Unistra A" w:hAnsi="Unistra A" w:cs="Arial"/>
          <w:color w:val="0070C0"/>
        </w:rPr>
        <w:t xml:space="preserve">Réponse du candidat : </w:t>
      </w:r>
    </w:p>
    <w:p w14:paraId="7BB1BEBE" w14:textId="77777777" w:rsidR="00C94B8A" w:rsidRDefault="00C94B8A" w:rsidP="00C94B8A">
      <w:pPr>
        <w:jc w:val="both"/>
        <w:rPr>
          <w:rFonts w:ascii="Unistra A" w:hAnsi="Unistra A" w:cs="Arial"/>
          <w:color w:val="0070C0"/>
        </w:rPr>
      </w:pPr>
      <w:r>
        <w:rPr>
          <w:rFonts w:ascii="Unistra A" w:hAnsi="Unistra A" w:cs="Arial"/>
          <w:color w:val="0070C0"/>
        </w:rPr>
        <w:t>…</w:t>
      </w:r>
    </w:p>
    <w:p w14:paraId="6CEF861E" w14:textId="6AB79D9D" w:rsidR="00C94B8A" w:rsidRDefault="00C94B8A" w:rsidP="00C94B8A">
      <w:pPr>
        <w:jc w:val="both"/>
        <w:rPr>
          <w:rFonts w:ascii="Unistra A" w:hAnsi="Unistra A" w:cs="Arial"/>
          <w:b/>
        </w:rPr>
      </w:pPr>
    </w:p>
    <w:p w14:paraId="21267710" w14:textId="6FA1A3C0" w:rsidR="00B75F1C" w:rsidRDefault="001B4D80" w:rsidP="00C94B8A">
      <w:pPr>
        <w:jc w:val="both"/>
        <w:rPr>
          <w:ins w:id="1" w:author="Dawei Chen" w:date="2025-07-17T11:00:00Z"/>
          <w:rFonts w:ascii="Unistra A" w:hAnsi="Unistra A" w:cs="Arial"/>
          <w:b/>
        </w:rPr>
      </w:pPr>
      <w:ins w:id="2" w:author="Dawei Chen" w:date="2025-07-17T11:00:00Z">
        <w:r>
          <w:rPr>
            <w:rFonts w:ascii="Unistra A" w:hAnsi="Unistra A" w:cs="Arial"/>
            <w:b/>
          </w:rPr>
          <w:t>De quelles manières les commandes sont intégrées au catalogue ?</w:t>
        </w:r>
      </w:ins>
    </w:p>
    <w:p w14:paraId="1BEB8A06" w14:textId="77777777" w:rsidR="001B4D80" w:rsidRDefault="001B4D80" w:rsidP="00C94B8A">
      <w:pPr>
        <w:jc w:val="both"/>
        <w:rPr>
          <w:rFonts w:ascii="Unistra A" w:hAnsi="Unistra A" w:cs="Arial"/>
          <w:b/>
        </w:rPr>
      </w:pPr>
    </w:p>
    <w:p w14:paraId="3BF919EB" w14:textId="77777777" w:rsidR="00C94B8A" w:rsidRDefault="00C94B8A" w:rsidP="00C94B8A">
      <w:pPr>
        <w:jc w:val="both"/>
        <w:rPr>
          <w:rFonts w:ascii="Unistra A" w:hAnsi="Unistra A" w:cs="Arial"/>
          <w:b/>
        </w:rPr>
      </w:pPr>
      <w:r>
        <w:rPr>
          <w:rFonts w:ascii="Unistra A" w:hAnsi="Unistra A" w:cs="Arial"/>
          <w:b/>
        </w:rPr>
        <w:t xml:space="preserve">I.2. </w:t>
      </w:r>
    </w:p>
    <w:p w14:paraId="5E64314C" w14:textId="77777777" w:rsidR="00C94B8A" w:rsidRPr="00937A24" w:rsidRDefault="00C94B8A" w:rsidP="00C94B8A">
      <w:pPr>
        <w:jc w:val="both"/>
        <w:rPr>
          <w:rFonts w:ascii="Arial" w:hAnsi="Arial" w:cs="Arial"/>
          <w:sz w:val="28"/>
          <w:szCs w:val="28"/>
          <w:u w:val="single"/>
        </w:rPr>
      </w:pPr>
      <w:r>
        <w:rPr>
          <w:rFonts w:ascii="Unistra A" w:hAnsi="Unistra A" w:cs="Arial"/>
          <w:b/>
        </w:rPr>
        <w:t>Fournir un compte test permettant d’accéder</w:t>
      </w:r>
      <w:r w:rsidRPr="00937A24">
        <w:t xml:space="preserve"> </w:t>
      </w:r>
      <w:r w:rsidRPr="00937A24">
        <w:rPr>
          <w:rFonts w:ascii="Unistra A" w:hAnsi="Unistra A" w:cs="Arial"/>
          <w:b/>
        </w:rPr>
        <w:t xml:space="preserve">à la </w:t>
      </w:r>
      <w:r w:rsidRPr="00937A24">
        <w:rPr>
          <w:rFonts w:ascii="Unistra A" w:hAnsi="Unistra A" w:cs="Arial"/>
          <w:b/>
          <w:color w:val="FF0000"/>
        </w:rPr>
        <w:t xml:space="preserve">base de données en temps réel </w:t>
      </w:r>
      <w:r>
        <w:rPr>
          <w:rFonts w:ascii="Unistra A" w:hAnsi="Unistra A" w:cs="Arial"/>
          <w:b/>
        </w:rPr>
        <w:t>(ce compte peut être identique ou différent du compte test de la section H).</w:t>
      </w:r>
    </w:p>
    <w:p w14:paraId="44C42426" w14:textId="77777777" w:rsidR="00C94B8A" w:rsidRPr="001B1CAF" w:rsidRDefault="00C94B8A" w:rsidP="00C94B8A">
      <w:pPr>
        <w:jc w:val="both"/>
        <w:rPr>
          <w:rFonts w:ascii="Unistra A" w:hAnsi="Unistra A" w:cs="Arial"/>
          <w:color w:val="0070C0"/>
        </w:rPr>
      </w:pPr>
      <w:r w:rsidRPr="001B1CAF">
        <w:rPr>
          <w:rFonts w:ascii="Unistra A" w:hAnsi="Unistra A" w:cs="Arial"/>
          <w:color w:val="0070C0"/>
        </w:rPr>
        <w:t xml:space="preserve">Réponse du candidat : </w:t>
      </w:r>
    </w:p>
    <w:p w14:paraId="33ABA317" w14:textId="77777777" w:rsidR="00C94B8A" w:rsidRDefault="00C94B8A" w:rsidP="00C94B8A">
      <w:pPr>
        <w:jc w:val="both"/>
        <w:rPr>
          <w:rFonts w:ascii="Unistra A" w:hAnsi="Unistra A" w:cs="Arial"/>
          <w:color w:val="0070C0"/>
        </w:rPr>
      </w:pPr>
      <w:r>
        <w:rPr>
          <w:rFonts w:ascii="Unistra A" w:hAnsi="Unistra A" w:cs="Arial"/>
          <w:color w:val="0070C0"/>
        </w:rPr>
        <w:t>…</w:t>
      </w:r>
    </w:p>
    <w:p w14:paraId="2987474B" w14:textId="42E675E2" w:rsidR="00C94B8A" w:rsidRDefault="00C94B8A" w:rsidP="00C94B8A">
      <w:pPr>
        <w:jc w:val="both"/>
        <w:rPr>
          <w:rFonts w:ascii="Arial" w:hAnsi="Arial" w:cs="Arial"/>
          <w:b/>
          <w:sz w:val="22"/>
          <w:szCs w:val="22"/>
        </w:rPr>
      </w:pPr>
    </w:p>
    <w:p w14:paraId="1E453593" w14:textId="77777777" w:rsidR="00C94B8A" w:rsidRDefault="00C94B8A" w:rsidP="00C94B8A">
      <w:pPr>
        <w:jc w:val="both"/>
        <w:rPr>
          <w:rFonts w:ascii="Arial" w:hAnsi="Arial" w:cs="Arial"/>
          <w:b/>
          <w:sz w:val="22"/>
          <w:szCs w:val="22"/>
        </w:rPr>
      </w:pPr>
    </w:p>
    <w:p w14:paraId="654E37DD" w14:textId="77777777" w:rsidR="00C94B8A" w:rsidRPr="002C1777" w:rsidRDefault="00C94B8A" w:rsidP="00C94B8A">
      <w:pPr>
        <w:jc w:val="both"/>
        <w:rPr>
          <w:rFonts w:ascii="Unistra A" w:hAnsi="Unistra A" w:cs="Arial"/>
          <w:b/>
          <w:sz w:val="32"/>
          <w:szCs w:val="32"/>
          <w:u w:val="single"/>
        </w:rPr>
      </w:pPr>
      <w:r>
        <w:rPr>
          <w:rFonts w:ascii="Unistra A" w:hAnsi="Unistra A" w:cs="Arial"/>
          <w:b/>
          <w:sz w:val="32"/>
          <w:szCs w:val="32"/>
          <w:u w:val="single"/>
        </w:rPr>
        <w:t>J</w:t>
      </w:r>
      <w:r w:rsidRPr="002C1777">
        <w:rPr>
          <w:rFonts w:ascii="Unistra A" w:hAnsi="Unistra A" w:cs="Arial"/>
          <w:b/>
          <w:sz w:val="32"/>
          <w:szCs w:val="32"/>
          <w:u w:val="single"/>
        </w:rPr>
        <w:t xml:space="preserve">. Développement durable </w:t>
      </w:r>
    </w:p>
    <w:p w14:paraId="04C2185E" w14:textId="77777777" w:rsidR="00C94B8A" w:rsidRDefault="00C94B8A" w:rsidP="00C94B8A">
      <w:pPr>
        <w:jc w:val="both"/>
        <w:rPr>
          <w:rFonts w:ascii="Unistra A" w:hAnsi="Unistra A" w:cs="Arial"/>
          <w:b/>
          <w:bCs/>
        </w:rPr>
      </w:pPr>
    </w:p>
    <w:p w14:paraId="252D8406" w14:textId="77777777" w:rsidR="00C94B8A" w:rsidRDefault="00C94B8A" w:rsidP="00C94B8A">
      <w:pPr>
        <w:jc w:val="both"/>
        <w:rPr>
          <w:rFonts w:ascii="Unistra A" w:hAnsi="Unistra A" w:cs="Arial"/>
          <w:b/>
          <w:bCs/>
        </w:rPr>
      </w:pPr>
      <w:r>
        <w:rPr>
          <w:rFonts w:ascii="Unistra A" w:hAnsi="Unistra A" w:cs="Arial"/>
          <w:b/>
          <w:bCs/>
        </w:rPr>
        <w:t>J</w:t>
      </w:r>
      <w:r w:rsidRPr="002C1777">
        <w:rPr>
          <w:rFonts w:ascii="Unistra A" w:hAnsi="Unistra A" w:cs="Arial"/>
          <w:b/>
          <w:bCs/>
        </w:rPr>
        <w:t xml:space="preserve">.1. </w:t>
      </w:r>
    </w:p>
    <w:p w14:paraId="5E2EA4A8" w14:textId="60A85469" w:rsidR="00C94B8A" w:rsidRDefault="00C94B8A" w:rsidP="00C94B8A">
      <w:pPr>
        <w:jc w:val="both"/>
        <w:rPr>
          <w:rFonts w:ascii="Unistra A" w:hAnsi="Unistra A" w:cs="Arial"/>
          <w:b/>
          <w:bCs/>
        </w:rPr>
      </w:pPr>
      <w:r>
        <w:rPr>
          <w:rFonts w:ascii="Unistra A" w:hAnsi="Unistra A" w:cs="Arial"/>
          <w:b/>
          <w:bCs/>
        </w:rPr>
        <w:t>Précisez les emballages disponibles et toute mesu</w:t>
      </w:r>
      <w:r w:rsidR="00907559">
        <w:rPr>
          <w:rFonts w:ascii="Unistra A" w:hAnsi="Unistra A" w:cs="Arial"/>
          <w:b/>
          <w:bCs/>
        </w:rPr>
        <w:t>re permettant de réduire le sur</w:t>
      </w:r>
      <w:r>
        <w:rPr>
          <w:rFonts w:ascii="Unistra A" w:hAnsi="Unistra A" w:cs="Arial"/>
          <w:b/>
          <w:bCs/>
        </w:rPr>
        <w:t>emballage</w:t>
      </w:r>
    </w:p>
    <w:p w14:paraId="3E6FB000" w14:textId="77777777" w:rsidR="00C94B8A" w:rsidRDefault="00C94B8A" w:rsidP="00C94B8A">
      <w:pPr>
        <w:jc w:val="both"/>
        <w:rPr>
          <w:rFonts w:ascii="Unistra A" w:hAnsi="Unistra A" w:cs="Arial"/>
          <w:color w:val="0070C0"/>
        </w:rPr>
      </w:pPr>
      <w:r w:rsidRPr="001B1CAF">
        <w:rPr>
          <w:rFonts w:ascii="Unistra A" w:hAnsi="Unistra A" w:cs="Arial"/>
          <w:color w:val="0070C0"/>
        </w:rPr>
        <w:t xml:space="preserve">Réponse du candidat : </w:t>
      </w:r>
    </w:p>
    <w:p w14:paraId="5DBFCA36" w14:textId="77777777" w:rsidR="00C94B8A" w:rsidRPr="001B1CAF" w:rsidRDefault="00C94B8A" w:rsidP="00C94B8A">
      <w:pPr>
        <w:jc w:val="both"/>
        <w:rPr>
          <w:rFonts w:ascii="Unistra A" w:hAnsi="Unistra A" w:cs="Arial"/>
          <w:color w:val="0070C0"/>
        </w:rPr>
      </w:pPr>
      <w:r>
        <w:rPr>
          <w:rFonts w:ascii="Unistra A" w:hAnsi="Unistra A" w:cs="Arial"/>
          <w:color w:val="0070C0"/>
        </w:rPr>
        <w:t>…</w:t>
      </w:r>
    </w:p>
    <w:p w14:paraId="21BD6E22" w14:textId="77777777" w:rsidR="00C94B8A" w:rsidRDefault="00C94B8A" w:rsidP="00C94B8A">
      <w:pPr>
        <w:jc w:val="both"/>
        <w:rPr>
          <w:rFonts w:ascii="Unistra A" w:hAnsi="Unistra A" w:cs="Arial"/>
          <w:b/>
          <w:bCs/>
        </w:rPr>
      </w:pPr>
    </w:p>
    <w:p w14:paraId="7B36D322" w14:textId="77777777" w:rsidR="00C94B8A" w:rsidRDefault="00C94B8A" w:rsidP="00C94B8A">
      <w:pPr>
        <w:jc w:val="both"/>
        <w:rPr>
          <w:rFonts w:ascii="Unistra A" w:hAnsi="Unistra A" w:cs="Arial"/>
          <w:b/>
          <w:bCs/>
        </w:rPr>
      </w:pPr>
    </w:p>
    <w:p w14:paraId="014EB5D1" w14:textId="77777777" w:rsidR="00C94B8A" w:rsidRDefault="00C94B8A" w:rsidP="00C94B8A">
      <w:pPr>
        <w:jc w:val="both"/>
        <w:rPr>
          <w:rFonts w:ascii="Unistra A" w:hAnsi="Unistra A" w:cs="Arial"/>
          <w:b/>
          <w:bCs/>
        </w:rPr>
      </w:pPr>
      <w:r>
        <w:rPr>
          <w:rFonts w:ascii="Unistra A" w:hAnsi="Unistra A" w:cs="Arial"/>
          <w:b/>
          <w:bCs/>
        </w:rPr>
        <w:t>J</w:t>
      </w:r>
      <w:r w:rsidRPr="002C1777">
        <w:rPr>
          <w:rFonts w:ascii="Unistra A" w:hAnsi="Unistra A" w:cs="Arial"/>
          <w:b/>
          <w:bCs/>
        </w:rPr>
        <w:t>.</w:t>
      </w:r>
      <w:r>
        <w:rPr>
          <w:rFonts w:ascii="Unistra A" w:hAnsi="Unistra A" w:cs="Arial"/>
          <w:b/>
          <w:bCs/>
        </w:rPr>
        <w:t>2</w:t>
      </w:r>
      <w:r w:rsidRPr="002C1777">
        <w:rPr>
          <w:rFonts w:ascii="Unistra A" w:hAnsi="Unistra A" w:cs="Arial"/>
          <w:b/>
          <w:bCs/>
        </w:rPr>
        <w:t xml:space="preserve">. </w:t>
      </w:r>
    </w:p>
    <w:p w14:paraId="43A1CD25" w14:textId="77777777" w:rsidR="00C94B8A" w:rsidRPr="002C1777" w:rsidRDefault="00C94B8A" w:rsidP="00C94B8A">
      <w:pPr>
        <w:jc w:val="both"/>
        <w:rPr>
          <w:rFonts w:ascii="Unistra A" w:hAnsi="Unistra A" w:cs="Arial"/>
          <w:b/>
          <w:bCs/>
        </w:rPr>
      </w:pPr>
      <w:r>
        <w:rPr>
          <w:rFonts w:ascii="Unistra A" w:hAnsi="Unistra A" w:cs="Arial"/>
          <w:b/>
          <w:bCs/>
        </w:rPr>
        <w:t>D</w:t>
      </w:r>
      <w:r w:rsidRPr="002C1777">
        <w:rPr>
          <w:rFonts w:ascii="Unistra A" w:hAnsi="Unistra A" w:cs="Arial"/>
          <w:b/>
          <w:bCs/>
        </w:rPr>
        <w:t xml:space="preserve">écrire </w:t>
      </w:r>
      <w:r>
        <w:rPr>
          <w:rFonts w:ascii="Unistra A" w:hAnsi="Unistra A" w:cs="Arial"/>
          <w:b/>
          <w:bCs/>
        </w:rPr>
        <w:t>l</w:t>
      </w:r>
      <w:r w:rsidRPr="002C1777">
        <w:rPr>
          <w:rFonts w:ascii="Unistra A" w:hAnsi="Unistra A" w:cs="Arial"/>
          <w:b/>
          <w:bCs/>
        </w:rPr>
        <w:t xml:space="preserve">es démarches et engagements pris </w:t>
      </w:r>
      <w:r>
        <w:rPr>
          <w:rFonts w:ascii="Unistra A" w:hAnsi="Unistra A" w:cs="Arial"/>
          <w:b/>
          <w:bCs/>
        </w:rPr>
        <w:t>pour</w:t>
      </w:r>
      <w:r w:rsidRPr="002C1777">
        <w:rPr>
          <w:rFonts w:ascii="Unistra A" w:hAnsi="Unistra A" w:cs="Arial"/>
          <w:b/>
          <w:bCs/>
        </w:rPr>
        <w:t xml:space="preserve"> la maîtrise de l’empreinte écologique </w:t>
      </w:r>
      <w:r>
        <w:rPr>
          <w:rFonts w:ascii="Unistra A" w:hAnsi="Unistra A" w:cs="Arial"/>
          <w:b/>
          <w:bCs/>
        </w:rPr>
        <w:t>dans le cadre des</w:t>
      </w:r>
      <w:r w:rsidRPr="002C1777">
        <w:rPr>
          <w:rFonts w:ascii="Unistra A" w:hAnsi="Unistra A" w:cs="Arial"/>
          <w:b/>
          <w:bCs/>
        </w:rPr>
        <w:t xml:space="preserve"> approvisionnements et livraisons.</w:t>
      </w:r>
    </w:p>
    <w:p w14:paraId="3147E374" w14:textId="77777777" w:rsidR="00C94B8A" w:rsidRDefault="00C94B8A" w:rsidP="00C94B8A">
      <w:pPr>
        <w:jc w:val="both"/>
        <w:rPr>
          <w:rFonts w:ascii="Unistra A" w:hAnsi="Unistra A" w:cs="Arial"/>
          <w:color w:val="0070C0"/>
        </w:rPr>
      </w:pPr>
      <w:r w:rsidRPr="001B1CAF">
        <w:rPr>
          <w:rFonts w:ascii="Unistra A" w:hAnsi="Unistra A" w:cs="Arial"/>
          <w:color w:val="0070C0"/>
        </w:rPr>
        <w:t xml:space="preserve">Réponse du candidat : </w:t>
      </w:r>
    </w:p>
    <w:p w14:paraId="2DEDA45F" w14:textId="77777777" w:rsidR="00C94B8A" w:rsidRPr="001B1CAF" w:rsidRDefault="00C94B8A" w:rsidP="00C94B8A">
      <w:pPr>
        <w:jc w:val="both"/>
        <w:rPr>
          <w:rFonts w:ascii="Unistra A" w:hAnsi="Unistra A" w:cs="Arial"/>
          <w:color w:val="0070C0"/>
        </w:rPr>
      </w:pPr>
      <w:r>
        <w:rPr>
          <w:rFonts w:ascii="Unistra A" w:hAnsi="Unistra A" w:cs="Arial"/>
          <w:color w:val="0070C0"/>
        </w:rPr>
        <w:t>…</w:t>
      </w:r>
    </w:p>
    <w:p w14:paraId="10C79214" w14:textId="77777777" w:rsidR="00C94B8A" w:rsidRPr="00095E8D" w:rsidRDefault="00C94B8A" w:rsidP="00C94B8A">
      <w:pPr>
        <w:spacing w:before="400" w:after="240"/>
        <w:jc w:val="both"/>
        <w:rPr>
          <w:rFonts w:ascii="Unistra A" w:hAnsi="Unistra A" w:cs="Arial"/>
          <w:b/>
          <w:sz w:val="20"/>
          <w:szCs w:val="20"/>
        </w:rPr>
      </w:pPr>
    </w:p>
    <w:p w14:paraId="0F9EC3D7" w14:textId="77777777" w:rsidR="001C1D6A" w:rsidRDefault="001C1D6A" w:rsidP="00C94B8A">
      <w:pPr>
        <w:jc w:val="both"/>
        <w:rPr>
          <w:rFonts w:ascii="Arial" w:hAnsi="Arial" w:cs="Arial"/>
          <w:b/>
          <w:sz w:val="22"/>
          <w:szCs w:val="22"/>
        </w:rPr>
      </w:pPr>
    </w:p>
    <w:sectPr w:rsidR="001C1D6A">
      <w:headerReference w:type="default" r:id="rId8"/>
      <w:footerReference w:type="default" r:id="rId9"/>
      <w:pgSz w:w="11906" w:h="16838"/>
      <w:pgMar w:top="851" w:right="851" w:bottom="851" w:left="851" w:header="284"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2E5A93" w14:textId="77777777" w:rsidR="00C94B8A" w:rsidRDefault="00C94B8A">
      <w:r>
        <w:separator/>
      </w:r>
    </w:p>
  </w:endnote>
  <w:endnote w:type="continuationSeparator" w:id="0">
    <w:p w14:paraId="6666558F" w14:textId="77777777" w:rsidR="00C94B8A" w:rsidRDefault="00C94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stra A">
    <w:panose1 w:val="02000503030000020000"/>
    <w:charset w:val="00"/>
    <w:family w:val="auto"/>
    <w:pitch w:val="variable"/>
    <w:sig w:usb0="A00000AF" w:usb1="5000606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D3611" w14:textId="2E4EB394" w:rsidR="00C94B8A" w:rsidRDefault="00C94B8A">
    <w:pPr>
      <w:pStyle w:val="Pieddepage"/>
      <w:jc w:val="right"/>
      <w:rPr>
        <w:rFonts w:ascii="Unistra A" w:hAnsi="Unistra A"/>
      </w:rPr>
    </w:pPr>
    <w:r>
      <w:rPr>
        <w:rFonts w:ascii="Unistra A" w:hAnsi="Unistra A"/>
      </w:rPr>
      <w:t xml:space="preserve">Page </w:t>
    </w:r>
    <w:r>
      <w:rPr>
        <w:rFonts w:ascii="Unistra A" w:hAnsi="Unistra A"/>
        <w:b/>
        <w:bCs/>
      </w:rPr>
      <w:fldChar w:fldCharType="begin"/>
    </w:r>
    <w:r>
      <w:rPr>
        <w:rFonts w:ascii="Unistra A" w:hAnsi="Unistra A"/>
        <w:b/>
        <w:bCs/>
      </w:rPr>
      <w:instrText>PAGE</w:instrText>
    </w:r>
    <w:r>
      <w:rPr>
        <w:rFonts w:ascii="Unistra A" w:hAnsi="Unistra A"/>
        <w:b/>
        <w:bCs/>
      </w:rPr>
      <w:fldChar w:fldCharType="separate"/>
    </w:r>
    <w:r w:rsidR="00E07F67">
      <w:rPr>
        <w:rFonts w:ascii="Unistra A" w:hAnsi="Unistra A"/>
        <w:b/>
        <w:bCs/>
        <w:noProof/>
      </w:rPr>
      <w:t>9</w:t>
    </w:r>
    <w:r>
      <w:rPr>
        <w:rFonts w:ascii="Unistra A" w:hAnsi="Unistra A"/>
        <w:b/>
        <w:bCs/>
      </w:rPr>
      <w:fldChar w:fldCharType="end"/>
    </w:r>
    <w:r>
      <w:rPr>
        <w:rFonts w:ascii="Unistra A" w:hAnsi="Unistra A"/>
      </w:rPr>
      <w:t xml:space="preserve"> sur </w:t>
    </w:r>
    <w:r>
      <w:rPr>
        <w:rFonts w:ascii="Unistra A" w:hAnsi="Unistra A"/>
        <w:b/>
        <w:bCs/>
      </w:rPr>
      <w:fldChar w:fldCharType="begin"/>
    </w:r>
    <w:r>
      <w:rPr>
        <w:rFonts w:ascii="Unistra A" w:hAnsi="Unistra A"/>
        <w:b/>
        <w:bCs/>
      </w:rPr>
      <w:instrText>NUMPAGES</w:instrText>
    </w:r>
    <w:r>
      <w:rPr>
        <w:rFonts w:ascii="Unistra A" w:hAnsi="Unistra A"/>
        <w:b/>
        <w:bCs/>
      </w:rPr>
      <w:fldChar w:fldCharType="separate"/>
    </w:r>
    <w:r w:rsidR="00E07F67">
      <w:rPr>
        <w:rFonts w:ascii="Unistra A" w:hAnsi="Unistra A"/>
        <w:b/>
        <w:bCs/>
        <w:noProof/>
      </w:rPr>
      <w:t>9</w:t>
    </w:r>
    <w:r>
      <w:rPr>
        <w:rFonts w:ascii="Unistra A" w:hAnsi="Unistra A"/>
        <w:b/>
        <w:bCs/>
      </w:rPr>
      <w:fldChar w:fldCharType="end"/>
    </w:r>
  </w:p>
  <w:p w14:paraId="24FFFBA0" w14:textId="77777777" w:rsidR="00C94B8A" w:rsidRDefault="00C94B8A">
    <w:pPr>
      <w:pStyle w:val="Pieddepage"/>
      <w:shd w:val="clear" w:color="auto" w:fill="CCCCCC"/>
      <w:tabs>
        <w:tab w:val="clear" w:pos="9072"/>
        <w:tab w:val="right" w:pos="10080"/>
      </w:tabs>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505FBB" w14:textId="77777777" w:rsidR="00C94B8A" w:rsidRDefault="00C94B8A">
      <w:r>
        <w:separator/>
      </w:r>
    </w:p>
  </w:footnote>
  <w:footnote w:type="continuationSeparator" w:id="0">
    <w:p w14:paraId="054F6C9D" w14:textId="77777777" w:rsidR="00C94B8A" w:rsidRDefault="00C94B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BAC7E" w14:textId="77777777" w:rsidR="00C94B8A" w:rsidRPr="00095E8D" w:rsidRDefault="00C94B8A" w:rsidP="00365BA0">
    <w:pPr>
      <w:pStyle w:val="Normal2"/>
      <w:ind w:left="0" w:firstLine="0"/>
      <w:jc w:val="center"/>
      <w:rPr>
        <w:rFonts w:ascii="Unistra A" w:hAnsi="Unistra A"/>
        <w:bCs/>
        <w:i/>
        <w:iCs/>
        <w:color w:val="808080" w:themeColor="background1" w:themeShade="80"/>
        <w:sz w:val="20"/>
      </w:rPr>
    </w:pPr>
    <w:r w:rsidRPr="00095E8D">
      <w:rPr>
        <w:rFonts w:ascii="Unistra A" w:hAnsi="Unistra A"/>
        <w:bCs/>
        <w:i/>
        <w:iCs/>
        <w:color w:val="808080" w:themeColor="background1" w:themeShade="80"/>
        <w:sz w:val="20"/>
      </w:rPr>
      <w:t>FOURNITURE ET LIVRAISON D’OUVRAGES NEUFS FRANÇAIS ET ETRANGERS EDITES SUR SUPPORT PHYSIQUE</w:t>
    </w:r>
  </w:p>
  <w:p w14:paraId="2C13E705" w14:textId="77777777" w:rsidR="00C94B8A" w:rsidRDefault="00C94B8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6472E"/>
    <w:multiLevelType w:val="hybridMultilevel"/>
    <w:tmpl w:val="C7582D48"/>
    <w:lvl w:ilvl="0" w:tplc="22323CDA">
      <w:start w:val="1"/>
      <w:numFmt w:val="bullet"/>
      <w:lvlText w:val="-"/>
      <w:lvlJc w:val="left"/>
      <w:pPr>
        <w:ind w:left="720" w:hanging="360"/>
      </w:pPr>
      <w:rPr>
        <w:rFonts w:ascii="Times New Roman" w:eastAsia="Times New Roman" w:hAnsi="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C08748B"/>
    <w:multiLevelType w:val="hybridMultilevel"/>
    <w:tmpl w:val="A99419C4"/>
    <w:lvl w:ilvl="0" w:tplc="D14E2DE2">
      <w:start w:val="1"/>
      <w:numFmt w:val="decimal"/>
      <w:lvlText w:val="%1."/>
      <w:lvlJc w:val="left"/>
      <w:pPr>
        <w:ind w:left="720" w:hanging="360"/>
      </w:pPr>
      <w:rPr>
        <w:rFonts w:ascii="Arial" w:hAnsi="Arial" w:cs="Arial" w:hint="default"/>
        <w:b w:val="0"/>
        <w:color w:val="auto"/>
        <w:sz w:val="22"/>
        <w:szCs w:val="22"/>
      </w:rPr>
    </w:lvl>
    <w:lvl w:ilvl="1" w:tplc="9FCCFE6C">
      <w:start w:val="1"/>
      <w:numFmt w:val="lowerLetter"/>
      <w:lvlText w:val="%2."/>
      <w:lvlJc w:val="left"/>
      <w:pPr>
        <w:ind w:left="1440" w:hanging="360"/>
      </w:pPr>
    </w:lvl>
    <w:lvl w:ilvl="2" w:tplc="1C86986E">
      <w:start w:val="1"/>
      <w:numFmt w:val="lowerRoman"/>
      <w:lvlText w:val="%3."/>
      <w:lvlJc w:val="right"/>
      <w:pPr>
        <w:ind w:left="2160" w:hanging="180"/>
      </w:pPr>
    </w:lvl>
    <w:lvl w:ilvl="3" w:tplc="5464E526">
      <w:start w:val="1"/>
      <w:numFmt w:val="decimal"/>
      <w:lvlText w:val="%4."/>
      <w:lvlJc w:val="left"/>
      <w:pPr>
        <w:ind w:left="2880" w:hanging="360"/>
      </w:pPr>
    </w:lvl>
    <w:lvl w:ilvl="4" w:tplc="96C22C96">
      <w:start w:val="1"/>
      <w:numFmt w:val="lowerLetter"/>
      <w:lvlText w:val="%5."/>
      <w:lvlJc w:val="left"/>
      <w:pPr>
        <w:ind w:left="3600" w:hanging="360"/>
      </w:pPr>
    </w:lvl>
    <w:lvl w:ilvl="5" w:tplc="F07EA8E2">
      <w:start w:val="1"/>
      <w:numFmt w:val="lowerRoman"/>
      <w:lvlText w:val="%6."/>
      <w:lvlJc w:val="right"/>
      <w:pPr>
        <w:ind w:left="4320" w:hanging="180"/>
      </w:pPr>
    </w:lvl>
    <w:lvl w:ilvl="6" w:tplc="63923A2A">
      <w:start w:val="1"/>
      <w:numFmt w:val="decimal"/>
      <w:lvlText w:val="%7."/>
      <w:lvlJc w:val="left"/>
      <w:pPr>
        <w:ind w:left="5040" w:hanging="360"/>
      </w:pPr>
    </w:lvl>
    <w:lvl w:ilvl="7" w:tplc="B272599E">
      <w:start w:val="1"/>
      <w:numFmt w:val="lowerLetter"/>
      <w:lvlText w:val="%8."/>
      <w:lvlJc w:val="left"/>
      <w:pPr>
        <w:ind w:left="5760" w:hanging="360"/>
      </w:pPr>
    </w:lvl>
    <w:lvl w:ilvl="8" w:tplc="8EDAA6A6">
      <w:start w:val="1"/>
      <w:numFmt w:val="lowerRoman"/>
      <w:lvlText w:val="%9."/>
      <w:lvlJc w:val="right"/>
      <w:pPr>
        <w:ind w:left="6480" w:hanging="180"/>
      </w:pPr>
    </w:lvl>
  </w:abstractNum>
  <w:abstractNum w:abstractNumId="2" w15:restartNumberingAfterBreak="0">
    <w:nsid w:val="3EC018DA"/>
    <w:multiLevelType w:val="hybridMultilevel"/>
    <w:tmpl w:val="37AC1C4C"/>
    <w:lvl w:ilvl="0" w:tplc="08A4ED86">
      <w:start w:val="1"/>
      <w:numFmt w:val="decimal"/>
      <w:lvlText w:val="%1."/>
      <w:lvlJc w:val="left"/>
      <w:pPr>
        <w:ind w:left="720" w:hanging="360"/>
      </w:pPr>
      <w:rPr>
        <w:rFonts w:ascii="Arial" w:hAnsi="Arial" w:cs="Arial" w:hint="default"/>
        <w:b w:val="0"/>
        <w:color w:val="auto"/>
        <w:sz w:val="22"/>
        <w:szCs w:val="22"/>
      </w:rPr>
    </w:lvl>
    <w:lvl w:ilvl="1" w:tplc="F6AA5F22">
      <w:start w:val="1"/>
      <w:numFmt w:val="lowerLetter"/>
      <w:lvlText w:val="%2."/>
      <w:lvlJc w:val="left"/>
      <w:pPr>
        <w:ind w:left="1440" w:hanging="360"/>
      </w:pPr>
    </w:lvl>
    <w:lvl w:ilvl="2" w:tplc="38C89AA8">
      <w:start w:val="1"/>
      <w:numFmt w:val="lowerRoman"/>
      <w:lvlText w:val="%3."/>
      <w:lvlJc w:val="right"/>
      <w:pPr>
        <w:ind w:left="2160" w:hanging="180"/>
      </w:pPr>
    </w:lvl>
    <w:lvl w:ilvl="3" w:tplc="AD702F58">
      <w:start w:val="1"/>
      <w:numFmt w:val="decimal"/>
      <w:lvlText w:val="%4."/>
      <w:lvlJc w:val="left"/>
      <w:pPr>
        <w:ind w:left="2880" w:hanging="360"/>
      </w:pPr>
    </w:lvl>
    <w:lvl w:ilvl="4" w:tplc="9CFCEE8E">
      <w:start w:val="1"/>
      <w:numFmt w:val="lowerLetter"/>
      <w:lvlText w:val="%5."/>
      <w:lvlJc w:val="left"/>
      <w:pPr>
        <w:ind w:left="3600" w:hanging="360"/>
      </w:pPr>
    </w:lvl>
    <w:lvl w:ilvl="5" w:tplc="45F2CFFC">
      <w:start w:val="1"/>
      <w:numFmt w:val="lowerRoman"/>
      <w:lvlText w:val="%6."/>
      <w:lvlJc w:val="right"/>
      <w:pPr>
        <w:ind w:left="4320" w:hanging="180"/>
      </w:pPr>
    </w:lvl>
    <w:lvl w:ilvl="6" w:tplc="90E898B0">
      <w:start w:val="1"/>
      <w:numFmt w:val="decimal"/>
      <w:lvlText w:val="%7."/>
      <w:lvlJc w:val="left"/>
      <w:pPr>
        <w:ind w:left="5040" w:hanging="360"/>
      </w:pPr>
    </w:lvl>
    <w:lvl w:ilvl="7" w:tplc="434AE334">
      <w:start w:val="1"/>
      <w:numFmt w:val="lowerLetter"/>
      <w:lvlText w:val="%8."/>
      <w:lvlJc w:val="left"/>
      <w:pPr>
        <w:ind w:left="5760" w:hanging="360"/>
      </w:pPr>
    </w:lvl>
    <w:lvl w:ilvl="8" w:tplc="F10AAD08">
      <w:start w:val="1"/>
      <w:numFmt w:val="lowerRoman"/>
      <w:lvlText w:val="%9."/>
      <w:lvlJc w:val="right"/>
      <w:pPr>
        <w:ind w:left="6480" w:hanging="180"/>
      </w:pPr>
    </w:lvl>
  </w:abstractNum>
  <w:abstractNum w:abstractNumId="3" w15:restartNumberingAfterBreak="0">
    <w:nsid w:val="41E11532"/>
    <w:multiLevelType w:val="hybridMultilevel"/>
    <w:tmpl w:val="C1349F02"/>
    <w:lvl w:ilvl="0" w:tplc="2FDEBFAC">
      <w:start w:val="7"/>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5736D79"/>
    <w:multiLevelType w:val="hybridMultilevel"/>
    <w:tmpl w:val="03927510"/>
    <w:lvl w:ilvl="0" w:tplc="7FBCC31A">
      <w:start w:val="1"/>
      <w:numFmt w:val="decimal"/>
      <w:lvlText w:val="%1."/>
      <w:lvlJc w:val="left"/>
      <w:pPr>
        <w:ind w:left="720" w:hanging="360"/>
      </w:pPr>
    </w:lvl>
    <w:lvl w:ilvl="1" w:tplc="31D4FA3A">
      <w:start w:val="1"/>
      <w:numFmt w:val="lowerLetter"/>
      <w:lvlText w:val="%2."/>
      <w:lvlJc w:val="left"/>
      <w:pPr>
        <w:ind w:left="1440" w:hanging="360"/>
      </w:pPr>
    </w:lvl>
    <w:lvl w:ilvl="2" w:tplc="2660A04C">
      <w:start w:val="1"/>
      <w:numFmt w:val="lowerRoman"/>
      <w:lvlText w:val="%3."/>
      <w:lvlJc w:val="right"/>
      <w:pPr>
        <w:ind w:left="2160" w:hanging="180"/>
      </w:pPr>
    </w:lvl>
    <w:lvl w:ilvl="3" w:tplc="354E70B0">
      <w:start w:val="1"/>
      <w:numFmt w:val="decimal"/>
      <w:lvlText w:val="%4."/>
      <w:lvlJc w:val="left"/>
      <w:pPr>
        <w:ind w:left="2880" w:hanging="360"/>
      </w:pPr>
    </w:lvl>
    <w:lvl w:ilvl="4" w:tplc="99F8585C">
      <w:start w:val="1"/>
      <w:numFmt w:val="lowerLetter"/>
      <w:lvlText w:val="%5."/>
      <w:lvlJc w:val="left"/>
      <w:pPr>
        <w:ind w:left="3600" w:hanging="360"/>
      </w:pPr>
    </w:lvl>
    <w:lvl w:ilvl="5" w:tplc="4EEE76DA">
      <w:start w:val="1"/>
      <w:numFmt w:val="lowerRoman"/>
      <w:lvlText w:val="%6."/>
      <w:lvlJc w:val="right"/>
      <w:pPr>
        <w:ind w:left="4320" w:hanging="180"/>
      </w:pPr>
    </w:lvl>
    <w:lvl w:ilvl="6" w:tplc="EDC8AF72">
      <w:start w:val="1"/>
      <w:numFmt w:val="decimal"/>
      <w:lvlText w:val="%7."/>
      <w:lvlJc w:val="left"/>
      <w:pPr>
        <w:ind w:left="5040" w:hanging="360"/>
      </w:pPr>
    </w:lvl>
    <w:lvl w:ilvl="7" w:tplc="3D1E1D4E">
      <w:start w:val="1"/>
      <w:numFmt w:val="lowerLetter"/>
      <w:lvlText w:val="%8."/>
      <w:lvlJc w:val="left"/>
      <w:pPr>
        <w:ind w:left="5760" w:hanging="360"/>
      </w:pPr>
    </w:lvl>
    <w:lvl w:ilvl="8" w:tplc="8B2A5696">
      <w:start w:val="1"/>
      <w:numFmt w:val="lowerRoman"/>
      <w:lvlText w:val="%9."/>
      <w:lvlJc w:val="right"/>
      <w:pPr>
        <w:ind w:left="6480" w:hanging="180"/>
      </w:pPr>
    </w:lvl>
  </w:abstractNum>
  <w:abstractNum w:abstractNumId="5" w15:restartNumberingAfterBreak="0">
    <w:nsid w:val="57D415A2"/>
    <w:multiLevelType w:val="hybridMultilevel"/>
    <w:tmpl w:val="32D8D9D6"/>
    <w:lvl w:ilvl="0" w:tplc="90CA2DC0">
      <w:start w:val="1"/>
      <w:numFmt w:val="decimal"/>
      <w:lvlText w:val="%1."/>
      <w:lvlJc w:val="left"/>
      <w:pPr>
        <w:ind w:left="720" w:hanging="360"/>
      </w:pPr>
      <w:rPr>
        <w:rFonts w:ascii="Arial" w:hAnsi="Arial" w:cs="Arial" w:hint="default"/>
        <w:b w:val="0"/>
        <w:color w:val="auto"/>
        <w:sz w:val="22"/>
        <w:szCs w:val="22"/>
      </w:rPr>
    </w:lvl>
    <w:lvl w:ilvl="1" w:tplc="7D9E7C92">
      <w:start w:val="1"/>
      <w:numFmt w:val="lowerLetter"/>
      <w:lvlText w:val="%2."/>
      <w:lvlJc w:val="left"/>
      <w:pPr>
        <w:ind w:left="1440" w:hanging="360"/>
      </w:pPr>
    </w:lvl>
    <w:lvl w:ilvl="2" w:tplc="8F86A74C">
      <w:start w:val="1"/>
      <w:numFmt w:val="lowerRoman"/>
      <w:lvlText w:val="%3."/>
      <w:lvlJc w:val="right"/>
      <w:pPr>
        <w:ind w:left="2160" w:hanging="180"/>
      </w:pPr>
    </w:lvl>
    <w:lvl w:ilvl="3" w:tplc="AEAA2DB6">
      <w:start w:val="1"/>
      <w:numFmt w:val="decimal"/>
      <w:lvlText w:val="%4."/>
      <w:lvlJc w:val="left"/>
      <w:pPr>
        <w:ind w:left="2880" w:hanging="360"/>
      </w:pPr>
    </w:lvl>
    <w:lvl w:ilvl="4" w:tplc="08DADA5A">
      <w:start w:val="1"/>
      <w:numFmt w:val="lowerLetter"/>
      <w:lvlText w:val="%5."/>
      <w:lvlJc w:val="left"/>
      <w:pPr>
        <w:ind w:left="3600" w:hanging="360"/>
      </w:pPr>
    </w:lvl>
    <w:lvl w:ilvl="5" w:tplc="57F4957C">
      <w:start w:val="1"/>
      <w:numFmt w:val="lowerRoman"/>
      <w:lvlText w:val="%6."/>
      <w:lvlJc w:val="right"/>
      <w:pPr>
        <w:ind w:left="4320" w:hanging="180"/>
      </w:pPr>
    </w:lvl>
    <w:lvl w:ilvl="6" w:tplc="57D0438A">
      <w:start w:val="1"/>
      <w:numFmt w:val="decimal"/>
      <w:lvlText w:val="%7."/>
      <w:lvlJc w:val="left"/>
      <w:pPr>
        <w:ind w:left="5040" w:hanging="360"/>
      </w:pPr>
    </w:lvl>
    <w:lvl w:ilvl="7" w:tplc="7116D5D0">
      <w:start w:val="1"/>
      <w:numFmt w:val="lowerLetter"/>
      <w:lvlText w:val="%8."/>
      <w:lvlJc w:val="left"/>
      <w:pPr>
        <w:ind w:left="5760" w:hanging="360"/>
      </w:pPr>
    </w:lvl>
    <w:lvl w:ilvl="8" w:tplc="17EAC75A">
      <w:start w:val="1"/>
      <w:numFmt w:val="lowerRoman"/>
      <w:lvlText w:val="%9."/>
      <w:lvlJc w:val="right"/>
      <w:pPr>
        <w:ind w:left="6480" w:hanging="180"/>
      </w:pPr>
    </w:lvl>
  </w:abstractNum>
  <w:abstractNum w:abstractNumId="6" w15:restartNumberingAfterBreak="0">
    <w:nsid w:val="59677C5E"/>
    <w:multiLevelType w:val="hybridMultilevel"/>
    <w:tmpl w:val="F61079D6"/>
    <w:lvl w:ilvl="0" w:tplc="A2E4A40A">
      <w:start w:val="1"/>
      <w:numFmt w:val="decimal"/>
      <w:lvlText w:val="%1."/>
      <w:lvlJc w:val="left"/>
      <w:pPr>
        <w:ind w:left="720" w:hanging="360"/>
      </w:pPr>
      <w:rPr>
        <w:rFonts w:ascii="Arial" w:hAnsi="Arial" w:cs="Arial" w:hint="default"/>
        <w:b w:val="0"/>
        <w:color w:val="auto"/>
        <w:sz w:val="22"/>
        <w:szCs w:val="22"/>
      </w:rPr>
    </w:lvl>
    <w:lvl w:ilvl="1" w:tplc="AD44AFA2">
      <w:start w:val="1"/>
      <w:numFmt w:val="lowerLetter"/>
      <w:lvlText w:val="%2."/>
      <w:lvlJc w:val="left"/>
      <w:pPr>
        <w:ind w:left="1440" w:hanging="360"/>
      </w:pPr>
    </w:lvl>
    <w:lvl w:ilvl="2" w:tplc="8FD2FE8C">
      <w:start w:val="1"/>
      <w:numFmt w:val="lowerRoman"/>
      <w:lvlText w:val="%3."/>
      <w:lvlJc w:val="right"/>
      <w:pPr>
        <w:ind w:left="2160" w:hanging="180"/>
      </w:pPr>
    </w:lvl>
    <w:lvl w:ilvl="3" w:tplc="F5AEA028">
      <w:start w:val="1"/>
      <w:numFmt w:val="decimal"/>
      <w:lvlText w:val="%4."/>
      <w:lvlJc w:val="left"/>
      <w:pPr>
        <w:ind w:left="2880" w:hanging="360"/>
      </w:pPr>
    </w:lvl>
    <w:lvl w:ilvl="4" w:tplc="B770BF20">
      <w:start w:val="1"/>
      <w:numFmt w:val="lowerLetter"/>
      <w:lvlText w:val="%5."/>
      <w:lvlJc w:val="left"/>
      <w:pPr>
        <w:ind w:left="3600" w:hanging="360"/>
      </w:pPr>
    </w:lvl>
    <w:lvl w:ilvl="5" w:tplc="E28E06D6">
      <w:start w:val="1"/>
      <w:numFmt w:val="lowerRoman"/>
      <w:lvlText w:val="%6."/>
      <w:lvlJc w:val="right"/>
      <w:pPr>
        <w:ind w:left="4320" w:hanging="180"/>
      </w:pPr>
    </w:lvl>
    <w:lvl w:ilvl="6" w:tplc="87A2DC8E">
      <w:start w:val="1"/>
      <w:numFmt w:val="decimal"/>
      <w:lvlText w:val="%7."/>
      <w:lvlJc w:val="left"/>
      <w:pPr>
        <w:ind w:left="5040" w:hanging="360"/>
      </w:pPr>
    </w:lvl>
    <w:lvl w:ilvl="7" w:tplc="BF7A2E7E">
      <w:start w:val="1"/>
      <w:numFmt w:val="lowerLetter"/>
      <w:lvlText w:val="%8."/>
      <w:lvlJc w:val="left"/>
      <w:pPr>
        <w:ind w:left="5760" w:hanging="360"/>
      </w:pPr>
    </w:lvl>
    <w:lvl w:ilvl="8" w:tplc="18A853A8">
      <w:start w:val="1"/>
      <w:numFmt w:val="lowerRoman"/>
      <w:lvlText w:val="%9."/>
      <w:lvlJc w:val="right"/>
      <w:pPr>
        <w:ind w:left="6480" w:hanging="180"/>
      </w:pPr>
    </w:lvl>
  </w:abstractNum>
  <w:abstractNum w:abstractNumId="7" w15:restartNumberingAfterBreak="0">
    <w:nsid w:val="5B8128AE"/>
    <w:multiLevelType w:val="hybridMultilevel"/>
    <w:tmpl w:val="A45CEAF6"/>
    <w:lvl w:ilvl="0" w:tplc="72163DC6">
      <w:start w:val="1"/>
      <w:numFmt w:val="decimal"/>
      <w:lvlText w:val="%1."/>
      <w:lvlJc w:val="left"/>
      <w:pPr>
        <w:ind w:left="720" w:hanging="360"/>
      </w:pPr>
      <w:rPr>
        <w:rFonts w:ascii="Arial" w:hAnsi="Arial" w:cs="Arial" w:hint="default"/>
        <w:b w:val="0"/>
        <w:color w:val="auto"/>
        <w:sz w:val="22"/>
        <w:szCs w:val="22"/>
      </w:rPr>
    </w:lvl>
    <w:lvl w:ilvl="1" w:tplc="5F827BC8">
      <w:start w:val="1"/>
      <w:numFmt w:val="lowerLetter"/>
      <w:lvlText w:val="%2."/>
      <w:lvlJc w:val="left"/>
      <w:pPr>
        <w:ind w:left="1440" w:hanging="360"/>
      </w:pPr>
    </w:lvl>
    <w:lvl w:ilvl="2" w:tplc="261C4BEA">
      <w:start w:val="1"/>
      <w:numFmt w:val="lowerRoman"/>
      <w:lvlText w:val="%3."/>
      <w:lvlJc w:val="right"/>
      <w:pPr>
        <w:ind w:left="2160" w:hanging="180"/>
      </w:pPr>
    </w:lvl>
    <w:lvl w:ilvl="3" w:tplc="B0F09B46">
      <w:start w:val="1"/>
      <w:numFmt w:val="decimal"/>
      <w:lvlText w:val="%4."/>
      <w:lvlJc w:val="left"/>
      <w:pPr>
        <w:ind w:left="2880" w:hanging="360"/>
      </w:pPr>
    </w:lvl>
    <w:lvl w:ilvl="4" w:tplc="756669E4">
      <w:start w:val="1"/>
      <w:numFmt w:val="lowerLetter"/>
      <w:lvlText w:val="%5."/>
      <w:lvlJc w:val="left"/>
      <w:pPr>
        <w:ind w:left="3600" w:hanging="360"/>
      </w:pPr>
    </w:lvl>
    <w:lvl w:ilvl="5" w:tplc="E9AAB4A4">
      <w:start w:val="1"/>
      <w:numFmt w:val="lowerRoman"/>
      <w:lvlText w:val="%6."/>
      <w:lvlJc w:val="right"/>
      <w:pPr>
        <w:ind w:left="4320" w:hanging="180"/>
      </w:pPr>
    </w:lvl>
    <w:lvl w:ilvl="6" w:tplc="A2D0B0B2">
      <w:start w:val="1"/>
      <w:numFmt w:val="decimal"/>
      <w:lvlText w:val="%7."/>
      <w:lvlJc w:val="left"/>
      <w:pPr>
        <w:ind w:left="5040" w:hanging="360"/>
      </w:pPr>
    </w:lvl>
    <w:lvl w:ilvl="7" w:tplc="1674E732">
      <w:start w:val="1"/>
      <w:numFmt w:val="lowerLetter"/>
      <w:lvlText w:val="%8."/>
      <w:lvlJc w:val="left"/>
      <w:pPr>
        <w:ind w:left="5760" w:hanging="360"/>
      </w:pPr>
    </w:lvl>
    <w:lvl w:ilvl="8" w:tplc="009006AE">
      <w:start w:val="1"/>
      <w:numFmt w:val="lowerRoman"/>
      <w:lvlText w:val="%9."/>
      <w:lvlJc w:val="right"/>
      <w:pPr>
        <w:ind w:left="6480" w:hanging="180"/>
      </w:pPr>
    </w:lvl>
  </w:abstractNum>
  <w:abstractNum w:abstractNumId="8" w15:restartNumberingAfterBreak="0">
    <w:nsid w:val="5F946A69"/>
    <w:multiLevelType w:val="hybridMultilevel"/>
    <w:tmpl w:val="0D26E9D8"/>
    <w:lvl w:ilvl="0" w:tplc="B31E1140">
      <w:start w:val="1"/>
      <w:numFmt w:val="bullet"/>
      <w:lvlText w:val="-"/>
      <w:lvlJc w:val="left"/>
      <w:pPr>
        <w:tabs>
          <w:tab w:val="num" w:pos="1770"/>
        </w:tabs>
        <w:ind w:left="1770" w:hanging="360"/>
      </w:pPr>
      <w:rPr>
        <w:rFonts w:ascii="Times New Roman" w:eastAsia="Times New Roman" w:hAnsi="Times New Roman" w:hint="default"/>
        <w:sz w:val="24"/>
      </w:rPr>
    </w:lvl>
    <w:lvl w:ilvl="1" w:tplc="402E92E6">
      <w:start w:val="1"/>
      <w:numFmt w:val="bullet"/>
      <w:lvlText w:val="o"/>
      <w:lvlJc w:val="left"/>
      <w:pPr>
        <w:tabs>
          <w:tab w:val="num" w:pos="2490"/>
        </w:tabs>
        <w:ind w:left="2490" w:hanging="360"/>
      </w:pPr>
      <w:rPr>
        <w:rFonts w:ascii="Courier New" w:hAnsi="Courier New" w:hint="default"/>
      </w:rPr>
    </w:lvl>
    <w:lvl w:ilvl="2" w:tplc="F37C9FCE">
      <w:start w:val="1"/>
      <w:numFmt w:val="bullet"/>
      <w:lvlText w:val=""/>
      <w:lvlJc w:val="left"/>
      <w:pPr>
        <w:tabs>
          <w:tab w:val="num" w:pos="3210"/>
        </w:tabs>
        <w:ind w:left="3210" w:hanging="360"/>
      </w:pPr>
      <w:rPr>
        <w:rFonts w:ascii="Wingdings" w:hAnsi="Wingdings" w:hint="default"/>
      </w:rPr>
    </w:lvl>
    <w:lvl w:ilvl="3" w:tplc="1B6095EC">
      <w:start w:val="1"/>
      <w:numFmt w:val="bullet"/>
      <w:lvlText w:val=""/>
      <w:lvlJc w:val="left"/>
      <w:pPr>
        <w:tabs>
          <w:tab w:val="num" w:pos="3930"/>
        </w:tabs>
        <w:ind w:left="3930" w:hanging="360"/>
      </w:pPr>
      <w:rPr>
        <w:rFonts w:ascii="Symbol" w:hAnsi="Symbol" w:hint="default"/>
      </w:rPr>
    </w:lvl>
    <w:lvl w:ilvl="4" w:tplc="2ACC4430">
      <w:start w:val="1"/>
      <w:numFmt w:val="bullet"/>
      <w:lvlText w:val="o"/>
      <w:lvlJc w:val="left"/>
      <w:pPr>
        <w:tabs>
          <w:tab w:val="num" w:pos="4650"/>
        </w:tabs>
        <w:ind w:left="4650" w:hanging="360"/>
      </w:pPr>
      <w:rPr>
        <w:rFonts w:ascii="Courier New" w:hAnsi="Courier New" w:hint="default"/>
      </w:rPr>
    </w:lvl>
    <w:lvl w:ilvl="5" w:tplc="68A895E6">
      <w:start w:val="1"/>
      <w:numFmt w:val="bullet"/>
      <w:lvlText w:val=""/>
      <w:lvlJc w:val="left"/>
      <w:pPr>
        <w:tabs>
          <w:tab w:val="num" w:pos="5370"/>
        </w:tabs>
        <w:ind w:left="5370" w:hanging="360"/>
      </w:pPr>
      <w:rPr>
        <w:rFonts w:ascii="Wingdings" w:hAnsi="Wingdings" w:hint="default"/>
      </w:rPr>
    </w:lvl>
    <w:lvl w:ilvl="6" w:tplc="27BE2948">
      <w:start w:val="1"/>
      <w:numFmt w:val="bullet"/>
      <w:lvlText w:val=""/>
      <w:lvlJc w:val="left"/>
      <w:pPr>
        <w:tabs>
          <w:tab w:val="num" w:pos="6090"/>
        </w:tabs>
        <w:ind w:left="6090" w:hanging="360"/>
      </w:pPr>
      <w:rPr>
        <w:rFonts w:ascii="Symbol" w:hAnsi="Symbol" w:hint="default"/>
      </w:rPr>
    </w:lvl>
    <w:lvl w:ilvl="7" w:tplc="FCD8B410">
      <w:start w:val="1"/>
      <w:numFmt w:val="bullet"/>
      <w:lvlText w:val="o"/>
      <w:lvlJc w:val="left"/>
      <w:pPr>
        <w:tabs>
          <w:tab w:val="num" w:pos="6810"/>
        </w:tabs>
        <w:ind w:left="6810" w:hanging="360"/>
      </w:pPr>
      <w:rPr>
        <w:rFonts w:ascii="Courier New" w:hAnsi="Courier New" w:hint="default"/>
      </w:rPr>
    </w:lvl>
    <w:lvl w:ilvl="8" w:tplc="60F62C2C">
      <w:start w:val="1"/>
      <w:numFmt w:val="bullet"/>
      <w:lvlText w:val=""/>
      <w:lvlJc w:val="left"/>
      <w:pPr>
        <w:tabs>
          <w:tab w:val="num" w:pos="7530"/>
        </w:tabs>
        <w:ind w:left="7530" w:hanging="360"/>
      </w:pPr>
      <w:rPr>
        <w:rFonts w:ascii="Wingdings" w:hAnsi="Wingdings" w:hint="default"/>
      </w:rPr>
    </w:lvl>
  </w:abstractNum>
  <w:abstractNum w:abstractNumId="9" w15:restartNumberingAfterBreak="0">
    <w:nsid w:val="608B044E"/>
    <w:multiLevelType w:val="hybridMultilevel"/>
    <w:tmpl w:val="862E1E50"/>
    <w:lvl w:ilvl="0" w:tplc="4E8CD33A">
      <w:start w:val="1"/>
      <w:numFmt w:val="decimal"/>
      <w:lvlText w:val="%1."/>
      <w:lvlJc w:val="left"/>
      <w:pPr>
        <w:ind w:left="720" w:hanging="360"/>
      </w:pPr>
      <w:rPr>
        <w:rFonts w:ascii="Arial" w:hAnsi="Arial" w:cs="Arial" w:hint="default"/>
        <w:b w:val="0"/>
        <w:color w:val="auto"/>
        <w:sz w:val="22"/>
        <w:szCs w:val="22"/>
      </w:rPr>
    </w:lvl>
    <w:lvl w:ilvl="1" w:tplc="E8046824">
      <w:start w:val="1"/>
      <w:numFmt w:val="lowerLetter"/>
      <w:lvlText w:val="%2."/>
      <w:lvlJc w:val="left"/>
      <w:pPr>
        <w:ind w:left="1440" w:hanging="360"/>
      </w:pPr>
    </w:lvl>
    <w:lvl w:ilvl="2" w:tplc="918075A4">
      <w:start w:val="1"/>
      <w:numFmt w:val="lowerRoman"/>
      <w:lvlText w:val="%3."/>
      <w:lvlJc w:val="right"/>
      <w:pPr>
        <w:ind w:left="2160" w:hanging="180"/>
      </w:pPr>
    </w:lvl>
    <w:lvl w:ilvl="3" w:tplc="B8DAFD86">
      <w:start w:val="1"/>
      <w:numFmt w:val="decimal"/>
      <w:lvlText w:val="%4."/>
      <w:lvlJc w:val="left"/>
      <w:pPr>
        <w:ind w:left="2880" w:hanging="360"/>
      </w:pPr>
    </w:lvl>
    <w:lvl w:ilvl="4" w:tplc="9ABCA54E">
      <w:start w:val="1"/>
      <w:numFmt w:val="lowerLetter"/>
      <w:lvlText w:val="%5."/>
      <w:lvlJc w:val="left"/>
      <w:pPr>
        <w:ind w:left="3600" w:hanging="360"/>
      </w:pPr>
    </w:lvl>
    <w:lvl w:ilvl="5" w:tplc="543CFCC8">
      <w:start w:val="1"/>
      <w:numFmt w:val="lowerRoman"/>
      <w:lvlText w:val="%6."/>
      <w:lvlJc w:val="right"/>
      <w:pPr>
        <w:ind w:left="4320" w:hanging="180"/>
      </w:pPr>
    </w:lvl>
    <w:lvl w:ilvl="6" w:tplc="12246246">
      <w:start w:val="1"/>
      <w:numFmt w:val="decimal"/>
      <w:lvlText w:val="%7."/>
      <w:lvlJc w:val="left"/>
      <w:pPr>
        <w:ind w:left="5040" w:hanging="360"/>
      </w:pPr>
    </w:lvl>
    <w:lvl w:ilvl="7" w:tplc="8F309BEE">
      <w:start w:val="1"/>
      <w:numFmt w:val="lowerLetter"/>
      <w:lvlText w:val="%8."/>
      <w:lvlJc w:val="left"/>
      <w:pPr>
        <w:ind w:left="5760" w:hanging="360"/>
      </w:pPr>
    </w:lvl>
    <w:lvl w:ilvl="8" w:tplc="A2CCFD7A">
      <w:start w:val="1"/>
      <w:numFmt w:val="lowerRoman"/>
      <w:lvlText w:val="%9."/>
      <w:lvlJc w:val="right"/>
      <w:pPr>
        <w:ind w:left="6480" w:hanging="180"/>
      </w:pPr>
    </w:lvl>
  </w:abstractNum>
  <w:abstractNum w:abstractNumId="10" w15:restartNumberingAfterBreak="0">
    <w:nsid w:val="66CE2903"/>
    <w:multiLevelType w:val="hybridMultilevel"/>
    <w:tmpl w:val="28FEE524"/>
    <w:lvl w:ilvl="0" w:tplc="4522966C">
      <w:start w:val="1"/>
      <w:numFmt w:val="decimal"/>
      <w:lvlText w:val="%1."/>
      <w:lvlJc w:val="left"/>
      <w:pPr>
        <w:ind w:left="720" w:hanging="360"/>
      </w:pPr>
      <w:rPr>
        <w:rFonts w:ascii="Arial" w:hAnsi="Arial" w:cs="Arial" w:hint="default"/>
        <w:b w:val="0"/>
        <w:color w:val="auto"/>
        <w:sz w:val="22"/>
        <w:szCs w:val="22"/>
      </w:rPr>
    </w:lvl>
    <w:lvl w:ilvl="1" w:tplc="315C066A">
      <w:start w:val="1"/>
      <w:numFmt w:val="lowerLetter"/>
      <w:lvlText w:val="%2."/>
      <w:lvlJc w:val="left"/>
      <w:pPr>
        <w:ind w:left="1440" w:hanging="360"/>
      </w:pPr>
    </w:lvl>
    <w:lvl w:ilvl="2" w:tplc="66DA3CF2">
      <w:start w:val="1"/>
      <w:numFmt w:val="lowerRoman"/>
      <w:lvlText w:val="%3."/>
      <w:lvlJc w:val="right"/>
      <w:pPr>
        <w:ind w:left="2160" w:hanging="180"/>
      </w:pPr>
    </w:lvl>
    <w:lvl w:ilvl="3" w:tplc="97365F16">
      <w:start w:val="1"/>
      <w:numFmt w:val="decimal"/>
      <w:lvlText w:val="%4."/>
      <w:lvlJc w:val="left"/>
      <w:pPr>
        <w:ind w:left="2880" w:hanging="360"/>
      </w:pPr>
    </w:lvl>
    <w:lvl w:ilvl="4" w:tplc="47E0A846">
      <w:start w:val="1"/>
      <w:numFmt w:val="lowerLetter"/>
      <w:lvlText w:val="%5."/>
      <w:lvlJc w:val="left"/>
      <w:pPr>
        <w:ind w:left="3600" w:hanging="360"/>
      </w:pPr>
    </w:lvl>
    <w:lvl w:ilvl="5" w:tplc="FA02DF54">
      <w:start w:val="1"/>
      <w:numFmt w:val="lowerRoman"/>
      <w:lvlText w:val="%6."/>
      <w:lvlJc w:val="right"/>
      <w:pPr>
        <w:ind w:left="4320" w:hanging="180"/>
      </w:pPr>
    </w:lvl>
    <w:lvl w:ilvl="6" w:tplc="197863F6">
      <w:start w:val="1"/>
      <w:numFmt w:val="decimal"/>
      <w:lvlText w:val="%7."/>
      <w:lvlJc w:val="left"/>
      <w:pPr>
        <w:ind w:left="5040" w:hanging="360"/>
      </w:pPr>
    </w:lvl>
    <w:lvl w:ilvl="7" w:tplc="60783FB4">
      <w:start w:val="1"/>
      <w:numFmt w:val="lowerLetter"/>
      <w:lvlText w:val="%8."/>
      <w:lvlJc w:val="left"/>
      <w:pPr>
        <w:ind w:left="5760" w:hanging="360"/>
      </w:pPr>
    </w:lvl>
    <w:lvl w:ilvl="8" w:tplc="5B181E82">
      <w:start w:val="1"/>
      <w:numFmt w:val="lowerRoman"/>
      <w:lvlText w:val="%9."/>
      <w:lvlJc w:val="right"/>
      <w:pPr>
        <w:ind w:left="6480" w:hanging="180"/>
      </w:pPr>
    </w:lvl>
  </w:abstractNum>
  <w:abstractNum w:abstractNumId="11" w15:restartNumberingAfterBreak="0">
    <w:nsid w:val="6D6467A1"/>
    <w:multiLevelType w:val="hybridMultilevel"/>
    <w:tmpl w:val="A99419C4"/>
    <w:lvl w:ilvl="0" w:tplc="D14E2DE2">
      <w:start w:val="1"/>
      <w:numFmt w:val="decimal"/>
      <w:lvlText w:val="%1."/>
      <w:lvlJc w:val="left"/>
      <w:pPr>
        <w:ind w:left="720" w:hanging="360"/>
      </w:pPr>
      <w:rPr>
        <w:rFonts w:ascii="Arial" w:hAnsi="Arial" w:cs="Arial" w:hint="default"/>
        <w:b w:val="0"/>
        <w:color w:val="auto"/>
        <w:sz w:val="22"/>
        <w:szCs w:val="22"/>
      </w:rPr>
    </w:lvl>
    <w:lvl w:ilvl="1" w:tplc="9FCCFE6C">
      <w:start w:val="1"/>
      <w:numFmt w:val="lowerLetter"/>
      <w:lvlText w:val="%2."/>
      <w:lvlJc w:val="left"/>
      <w:pPr>
        <w:ind w:left="1440" w:hanging="360"/>
      </w:pPr>
    </w:lvl>
    <w:lvl w:ilvl="2" w:tplc="1C86986E">
      <w:start w:val="1"/>
      <w:numFmt w:val="lowerRoman"/>
      <w:lvlText w:val="%3."/>
      <w:lvlJc w:val="right"/>
      <w:pPr>
        <w:ind w:left="2160" w:hanging="180"/>
      </w:pPr>
    </w:lvl>
    <w:lvl w:ilvl="3" w:tplc="5464E526">
      <w:start w:val="1"/>
      <w:numFmt w:val="decimal"/>
      <w:lvlText w:val="%4."/>
      <w:lvlJc w:val="left"/>
      <w:pPr>
        <w:ind w:left="2880" w:hanging="360"/>
      </w:pPr>
    </w:lvl>
    <w:lvl w:ilvl="4" w:tplc="96C22C96">
      <w:start w:val="1"/>
      <w:numFmt w:val="lowerLetter"/>
      <w:lvlText w:val="%5."/>
      <w:lvlJc w:val="left"/>
      <w:pPr>
        <w:ind w:left="3600" w:hanging="360"/>
      </w:pPr>
    </w:lvl>
    <w:lvl w:ilvl="5" w:tplc="F07EA8E2">
      <w:start w:val="1"/>
      <w:numFmt w:val="lowerRoman"/>
      <w:lvlText w:val="%6."/>
      <w:lvlJc w:val="right"/>
      <w:pPr>
        <w:ind w:left="4320" w:hanging="180"/>
      </w:pPr>
    </w:lvl>
    <w:lvl w:ilvl="6" w:tplc="63923A2A">
      <w:start w:val="1"/>
      <w:numFmt w:val="decimal"/>
      <w:lvlText w:val="%7."/>
      <w:lvlJc w:val="left"/>
      <w:pPr>
        <w:ind w:left="5040" w:hanging="360"/>
      </w:pPr>
    </w:lvl>
    <w:lvl w:ilvl="7" w:tplc="B272599E">
      <w:start w:val="1"/>
      <w:numFmt w:val="lowerLetter"/>
      <w:lvlText w:val="%8."/>
      <w:lvlJc w:val="left"/>
      <w:pPr>
        <w:ind w:left="5760" w:hanging="360"/>
      </w:pPr>
    </w:lvl>
    <w:lvl w:ilvl="8" w:tplc="8EDAA6A6">
      <w:start w:val="1"/>
      <w:numFmt w:val="lowerRoman"/>
      <w:lvlText w:val="%9."/>
      <w:lvlJc w:val="right"/>
      <w:pPr>
        <w:ind w:left="6480" w:hanging="180"/>
      </w:pPr>
    </w:lvl>
  </w:abstractNum>
  <w:abstractNum w:abstractNumId="12" w15:restartNumberingAfterBreak="0">
    <w:nsid w:val="72FE5116"/>
    <w:multiLevelType w:val="hybridMultilevel"/>
    <w:tmpl w:val="EBA6D2B4"/>
    <w:lvl w:ilvl="0" w:tplc="5F56FD80">
      <w:start w:val="2"/>
      <w:numFmt w:val="bullet"/>
      <w:lvlText w:val="-"/>
      <w:lvlJc w:val="left"/>
      <w:pPr>
        <w:ind w:left="720" w:hanging="360"/>
      </w:pPr>
      <w:rPr>
        <w:rFonts w:ascii="Arial" w:eastAsia="Arial"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91E4ACF"/>
    <w:multiLevelType w:val="hybridMultilevel"/>
    <w:tmpl w:val="66AC610E"/>
    <w:lvl w:ilvl="0" w:tplc="CA5CD65C">
      <w:start w:val="1"/>
      <w:numFmt w:val="decimal"/>
      <w:lvlText w:val="%1."/>
      <w:lvlJc w:val="left"/>
      <w:pPr>
        <w:ind w:left="720" w:hanging="360"/>
      </w:pPr>
      <w:rPr>
        <w:rFonts w:ascii="Arial" w:hAnsi="Arial" w:cs="Arial" w:hint="default"/>
        <w:b w:val="0"/>
        <w:color w:val="auto"/>
        <w:sz w:val="22"/>
        <w:szCs w:val="22"/>
      </w:rPr>
    </w:lvl>
    <w:lvl w:ilvl="1" w:tplc="1E7A8E60">
      <w:start w:val="1"/>
      <w:numFmt w:val="lowerLetter"/>
      <w:lvlText w:val="%2."/>
      <w:lvlJc w:val="left"/>
      <w:pPr>
        <w:ind w:left="1440" w:hanging="360"/>
      </w:pPr>
    </w:lvl>
    <w:lvl w:ilvl="2" w:tplc="5A82B302">
      <w:start w:val="1"/>
      <w:numFmt w:val="lowerRoman"/>
      <w:lvlText w:val="%3."/>
      <w:lvlJc w:val="right"/>
      <w:pPr>
        <w:ind w:left="2160" w:hanging="180"/>
      </w:pPr>
    </w:lvl>
    <w:lvl w:ilvl="3" w:tplc="E5D6080E">
      <w:start w:val="1"/>
      <w:numFmt w:val="decimal"/>
      <w:lvlText w:val="%4."/>
      <w:lvlJc w:val="left"/>
      <w:pPr>
        <w:ind w:left="2880" w:hanging="360"/>
      </w:pPr>
    </w:lvl>
    <w:lvl w:ilvl="4" w:tplc="6E60C0F4">
      <w:start w:val="1"/>
      <w:numFmt w:val="lowerLetter"/>
      <w:lvlText w:val="%5."/>
      <w:lvlJc w:val="left"/>
      <w:pPr>
        <w:ind w:left="3600" w:hanging="360"/>
      </w:pPr>
    </w:lvl>
    <w:lvl w:ilvl="5" w:tplc="D7E0401E">
      <w:start w:val="1"/>
      <w:numFmt w:val="lowerRoman"/>
      <w:lvlText w:val="%6."/>
      <w:lvlJc w:val="right"/>
      <w:pPr>
        <w:ind w:left="4320" w:hanging="180"/>
      </w:pPr>
    </w:lvl>
    <w:lvl w:ilvl="6" w:tplc="31FC06CA">
      <w:start w:val="1"/>
      <w:numFmt w:val="decimal"/>
      <w:lvlText w:val="%7."/>
      <w:lvlJc w:val="left"/>
      <w:pPr>
        <w:ind w:left="5040" w:hanging="360"/>
      </w:pPr>
    </w:lvl>
    <w:lvl w:ilvl="7" w:tplc="D3B68C08">
      <w:start w:val="1"/>
      <w:numFmt w:val="lowerLetter"/>
      <w:lvlText w:val="%8."/>
      <w:lvlJc w:val="left"/>
      <w:pPr>
        <w:ind w:left="5760" w:hanging="360"/>
      </w:pPr>
    </w:lvl>
    <w:lvl w:ilvl="8" w:tplc="B81A3C16">
      <w:start w:val="1"/>
      <w:numFmt w:val="lowerRoman"/>
      <w:lvlText w:val="%9."/>
      <w:lvlJc w:val="right"/>
      <w:pPr>
        <w:ind w:left="6480" w:hanging="180"/>
      </w:pPr>
    </w:lvl>
  </w:abstractNum>
  <w:abstractNum w:abstractNumId="14" w15:restartNumberingAfterBreak="0">
    <w:nsid w:val="7D63114B"/>
    <w:multiLevelType w:val="hybridMultilevel"/>
    <w:tmpl w:val="201C1736"/>
    <w:lvl w:ilvl="0" w:tplc="5F56FD80">
      <w:start w:val="2"/>
      <w:numFmt w:val="bullet"/>
      <w:lvlText w:val="-"/>
      <w:lvlJc w:val="left"/>
      <w:pPr>
        <w:ind w:left="720" w:hanging="360"/>
      </w:pPr>
      <w:rPr>
        <w:rFonts w:ascii="Arial" w:eastAsia="Arial"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2"/>
  </w:num>
  <w:num w:numId="4">
    <w:abstractNumId w:val="10"/>
  </w:num>
  <w:num w:numId="5">
    <w:abstractNumId w:val="13"/>
  </w:num>
  <w:num w:numId="6">
    <w:abstractNumId w:val="9"/>
  </w:num>
  <w:num w:numId="7">
    <w:abstractNumId w:val="11"/>
  </w:num>
  <w:num w:numId="8">
    <w:abstractNumId w:val="6"/>
  </w:num>
  <w:num w:numId="9">
    <w:abstractNumId w:val="7"/>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3"/>
  </w:num>
  <w:num w:numId="13">
    <w:abstractNumId w:val="14"/>
  </w:num>
  <w:num w:numId="14">
    <w:abstractNumId w:val="12"/>
  </w:num>
  <w:num w:numId="1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wei Chen">
    <w15:presenceInfo w15:providerId="None" w15:userId="Dawei Ch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D6A"/>
    <w:rsid w:val="0006244C"/>
    <w:rsid w:val="0011173E"/>
    <w:rsid w:val="001B4D80"/>
    <w:rsid w:val="001C1D6A"/>
    <w:rsid w:val="001F6F43"/>
    <w:rsid w:val="002311C1"/>
    <w:rsid w:val="002A523A"/>
    <w:rsid w:val="00305BF3"/>
    <w:rsid w:val="00365BA0"/>
    <w:rsid w:val="003957FC"/>
    <w:rsid w:val="003B0B7C"/>
    <w:rsid w:val="003D094D"/>
    <w:rsid w:val="004050F1"/>
    <w:rsid w:val="0041350F"/>
    <w:rsid w:val="00424CC0"/>
    <w:rsid w:val="00471640"/>
    <w:rsid w:val="00474488"/>
    <w:rsid w:val="004C473D"/>
    <w:rsid w:val="004E653E"/>
    <w:rsid w:val="004F7489"/>
    <w:rsid w:val="00684831"/>
    <w:rsid w:val="006C23B4"/>
    <w:rsid w:val="007079AA"/>
    <w:rsid w:val="00793D52"/>
    <w:rsid w:val="008B4B63"/>
    <w:rsid w:val="009069DD"/>
    <w:rsid w:val="00907559"/>
    <w:rsid w:val="009A0FD3"/>
    <w:rsid w:val="009B6DD2"/>
    <w:rsid w:val="009C1DE0"/>
    <w:rsid w:val="00A16A87"/>
    <w:rsid w:val="00AB6AE1"/>
    <w:rsid w:val="00B02001"/>
    <w:rsid w:val="00B75F1C"/>
    <w:rsid w:val="00B86A99"/>
    <w:rsid w:val="00BD0D35"/>
    <w:rsid w:val="00BF7DC5"/>
    <w:rsid w:val="00C94B8A"/>
    <w:rsid w:val="00CA12BD"/>
    <w:rsid w:val="00D5381E"/>
    <w:rsid w:val="00D873F9"/>
    <w:rsid w:val="00E07F67"/>
    <w:rsid w:val="00E65A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DCBF1"/>
  <w15:docId w15:val="{046F224A-F748-4552-9FE4-04CA728F5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qFormat/>
    <w:pPr>
      <w:keepNext/>
      <w:jc w:val="both"/>
      <w:outlineLvl w:val="4"/>
    </w:pPr>
    <w:rPr>
      <w:b/>
      <w:bCs/>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Titre5Car">
    <w:name w:val="Titre 5 Car"/>
    <w:link w:val="Titre5"/>
    <w:uiPriority w:val="9"/>
    <w:rPr>
      <w:b/>
      <w:sz w:val="24"/>
    </w:rPr>
  </w:style>
  <w:style w:type="paragraph" w:styleId="En-tte">
    <w:name w:val="header"/>
    <w:basedOn w:val="Normal"/>
    <w:link w:val="En-tteCar"/>
    <w:uiPriority w:val="99"/>
    <w:pPr>
      <w:tabs>
        <w:tab w:val="center" w:pos="4536"/>
        <w:tab w:val="right" w:pos="9072"/>
      </w:tabs>
    </w:pPr>
  </w:style>
  <w:style w:type="character" w:customStyle="1" w:styleId="En-tteCar">
    <w:name w:val="En-tête Car"/>
    <w:link w:val="En-tte"/>
    <w:uiPriority w:val="99"/>
    <w:semiHidden/>
    <w:rPr>
      <w:sz w:val="24"/>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rPr>
      <w:sz w:val="24"/>
    </w:rPr>
  </w:style>
  <w:style w:type="character" w:styleId="Numrodepage">
    <w:name w:val="page number"/>
    <w:basedOn w:val="Policepardfaut"/>
    <w:uiPriority w:val="99"/>
  </w:style>
  <w:style w:type="table" w:styleId="Grilledutableau">
    <w:name w:val="Table Grid"/>
    <w:basedOn w:val="Tableau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ev">
    <w:name w:val="Strong"/>
    <w:uiPriority w:val="22"/>
    <w:qFormat/>
    <w:rPr>
      <w:b/>
    </w:rPr>
  </w:style>
  <w:style w:type="paragraph" w:styleId="Corpsdetexte2">
    <w:name w:val="Body Text 2"/>
    <w:basedOn w:val="Normal"/>
    <w:link w:val="Corpsdetexte2Car"/>
    <w:uiPriority w:val="99"/>
    <w:pPr>
      <w:jc w:val="both"/>
    </w:pPr>
  </w:style>
  <w:style w:type="character" w:customStyle="1" w:styleId="Corpsdetexte2Car">
    <w:name w:val="Corps de texte 2 Car"/>
    <w:link w:val="Corpsdetexte2"/>
    <w:uiPriority w:val="99"/>
    <w:rPr>
      <w:sz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rPr>
      <w:rFonts w:ascii="Tahoma" w:hAnsi="Tahoma"/>
      <w:sz w:val="16"/>
    </w:rPr>
  </w:style>
  <w:style w:type="paragraph" w:styleId="Paragraphedeliste">
    <w:name w:val="List Paragraph"/>
    <w:basedOn w:val="Normal"/>
    <w:uiPriority w:val="34"/>
    <w:qFormat/>
    <w:pPr>
      <w:ind w:left="720"/>
      <w:contextualSpacing/>
    </w:pPr>
  </w:style>
  <w:style w:type="character" w:styleId="Marquedecommentaire">
    <w:name w:val="annotation reference"/>
    <w:uiPriority w:val="99"/>
    <w:rPr>
      <w:sz w:val="16"/>
    </w:rPr>
  </w:style>
  <w:style w:type="paragraph" w:styleId="Commentaire">
    <w:name w:val="annotation text"/>
    <w:basedOn w:val="Normal"/>
    <w:link w:val="CommentaireCar"/>
    <w:uiPriority w:val="99"/>
    <w:rPr>
      <w:sz w:val="20"/>
      <w:szCs w:val="20"/>
    </w:rPr>
  </w:style>
  <w:style w:type="character" w:customStyle="1" w:styleId="CommentaireCar">
    <w:name w:val="Commentaire Car"/>
    <w:basedOn w:val="Policepardfaut"/>
    <w:link w:val="Commentaire"/>
    <w:uiPriority w:val="99"/>
  </w:style>
  <w:style w:type="paragraph" w:styleId="Objetducommentaire">
    <w:name w:val="annotation subject"/>
    <w:basedOn w:val="Commentaire"/>
    <w:next w:val="Commentaire"/>
    <w:link w:val="ObjetducommentaireCar"/>
    <w:uiPriority w:val="99"/>
    <w:rPr>
      <w:b/>
      <w:bCs/>
    </w:rPr>
  </w:style>
  <w:style w:type="character" w:customStyle="1" w:styleId="ObjetducommentaireCar">
    <w:name w:val="Objet du commentaire Car"/>
    <w:link w:val="Objetducommentaire"/>
    <w:uiPriority w:val="99"/>
    <w:rPr>
      <w:b/>
    </w:rPr>
  </w:style>
  <w:style w:type="paragraph" w:customStyle="1" w:styleId="Normal1">
    <w:name w:val="Normal1"/>
    <w:basedOn w:val="Normal"/>
    <w:pPr>
      <w:keepLines/>
      <w:tabs>
        <w:tab w:val="left" w:pos="284"/>
        <w:tab w:val="left" w:pos="567"/>
        <w:tab w:val="left" w:pos="851"/>
      </w:tabs>
      <w:ind w:left="142" w:firstLine="284"/>
      <w:jc w:val="both"/>
    </w:pPr>
    <w:rPr>
      <w:rFonts w:ascii="Arial" w:hAnsi="Arial" w:cs="Arial"/>
      <w:sz w:val="20"/>
      <w:szCs w:val="20"/>
    </w:rPr>
  </w:style>
  <w:style w:type="paragraph" w:customStyle="1" w:styleId="Normal2">
    <w:name w:val="Normal2"/>
    <w:basedOn w:val="Normal"/>
    <w:pPr>
      <w:keepLines/>
      <w:tabs>
        <w:tab w:val="left" w:pos="567"/>
        <w:tab w:val="left" w:pos="851"/>
        <w:tab w:val="left" w:pos="1134"/>
      </w:tabs>
      <w:ind w:left="284" w:firstLine="284"/>
      <w:jc w:val="both"/>
    </w:pPr>
    <w:rPr>
      <w:sz w:val="22"/>
      <w:szCs w:val="20"/>
      <w:lang w:eastAsia="ar-SA"/>
    </w:rPr>
  </w:style>
  <w:style w:type="paragraph" w:styleId="NormalWeb">
    <w:name w:val="Normal (Web)"/>
    <w:basedOn w:val="Normal"/>
    <w:uiPriority w:val="99"/>
    <w:unhideWhenUsed/>
    <w:pPr>
      <w:spacing w:before="100" w:beforeAutospacing="1" w:after="142" w:line="288" w:lineRule="auto"/>
    </w:pPr>
  </w:style>
  <w:style w:type="character" w:styleId="Accentuation">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778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1132C-EB1D-44B6-AEE8-F59C12766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9</Pages>
  <Words>1958</Words>
  <Characters>10773</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USTL</Company>
  <LinksUpToDate>false</LinksUpToDate>
  <CharactersWithSpaces>12706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Aline Desmullier</dc:creator>
  <cp:keywords/>
  <cp:lastModifiedBy>Dawei Chen</cp:lastModifiedBy>
  <cp:revision>31</cp:revision>
  <dcterms:created xsi:type="dcterms:W3CDTF">2025-06-02T11:54:00Z</dcterms:created>
  <dcterms:modified xsi:type="dcterms:W3CDTF">2025-07-24T11:14:00Z</dcterms:modified>
</cp:coreProperties>
</file>